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158" w:rsidRPr="00C82B98" w:rsidRDefault="003E4158" w:rsidP="003E4158">
      <w:pPr>
        <w:jc w:val="center"/>
        <w:rPr>
          <w:b/>
          <w:lang w:val="en-US"/>
        </w:rPr>
      </w:pPr>
      <w:bookmarkStart w:id="0" w:name="_GoBack"/>
      <w:bookmarkEnd w:id="0"/>
      <w:r w:rsidRPr="00C82B98">
        <w:rPr>
          <w:b/>
          <w:lang w:val="en-US"/>
        </w:rPr>
        <w:t>Attributes and attitudes</w:t>
      </w:r>
      <w:r w:rsidR="00C82B98" w:rsidRPr="00C82B98">
        <w:rPr>
          <w:b/>
          <w:lang w:val="en-US"/>
        </w:rPr>
        <w:t xml:space="preserve"> Red Kinder First Period </w:t>
      </w:r>
      <w:r w:rsidR="00C82B98">
        <w:rPr>
          <w:b/>
          <w:lang w:val="en-US"/>
        </w:rPr>
        <w:t>2012 - 2013</w:t>
      </w:r>
    </w:p>
    <w:p w:rsidR="009E3FDA" w:rsidRPr="00981E12" w:rsidRDefault="003E4158">
      <w:pPr>
        <w:rPr>
          <w:b/>
        </w:rPr>
      </w:pPr>
      <w:r w:rsidRPr="00981E12">
        <w:rPr>
          <w:b/>
        </w:rPr>
        <w:t xml:space="preserve">FRANCISCO </w:t>
      </w:r>
    </w:p>
    <w:p w:rsidR="00175E80" w:rsidRDefault="003E4158" w:rsidP="00175E80">
      <w:pPr>
        <w:jc w:val="both"/>
      </w:pPr>
      <w:r w:rsidRPr="003E4158">
        <w:t xml:space="preserve">Francisco </w:t>
      </w:r>
      <w:r w:rsidR="00A33CB8">
        <w:t>durante el desarrollo del primer tema transdisciplinario trabajado en Kinder,</w:t>
      </w:r>
      <w:r w:rsidR="00861031" w:rsidRPr="00861031">
        <w:rPr>
          <w:b/>
          <w:lang w:val="es-ES"/>
        </w:rPr>
        <w:t xml:space="preserve"> </w:t>
      </w:r>
      <w:r w:rsidR="00861031">
        <w:rPr>
          <w:b/>
          <w:lang w:val="es-ES"/>
        </w:rPr>
        <w:t>“</w:t>
      </w:r>
      <w:r w:rsidR="00B412D6">
        <w:rPr>
          <w:color w:val="FF0000"/>
          <w:lang w:val="es-ES"/>
        </w:rPr>
        <w:t>Dó</w:t>
      </w:r>
      <w:r w:rsidR="00861031" w:rsidRPr="00B412D6">
        <w:rPr>
          <w:color w:val="FF0000"/>
          <w:lang w:val="es-ES"/>
        </w:rPr>
        <w:t>nde</w:t>
      </w:r>
      <w:r w:rsidR="00861031" w:rsidRPr="00861031">
        <w:rPr>
          <w:b/>
          <w:lang w:val="es-ES"/>
        </w:rPr>
        <w:t xml:space="preserve"> </w:t>
      </w:r>
      <w:r>
        <w:rPr>
          <w:lang w:val="es-ES"/>
        </w:rPr>
        <w:t xml:space="preserve">nos Encontramos en el </w:t>
      </w:r>
      <w:r w:rsidR="00861031" w:rsidRPr="00861031">
        <w:rPr>
          <w:lang w:val="es-ES"/>
        </w:rPr>
        <w:t xml:space="preserve"> Tiempo </w:t>
      </w:r>
      <w:r>
        <w:rPr>
          <w:lang w:val="es-ES"/>
        </w:rPr>
        <w:t>y en el</w:t>
      </w:r>
      <w:r w:rsidR="00861031" w:rsidRPr="00861031">
        <w:rPr>
          <w:lang w:val="es-ES"/>
        </w:rPr>
        <w:t xml:space="preserve"> Espacio</w:t>
      </w:r>
      <w:r w:rsidR="00861031">
        <w:rPr>
          <w:lang w:val="es-ES"/>
        </w:rPr>
        <w:t>”</w:t>
      </w:r>
      <w:r w:rsidR="00861031">
        <w:rPr>
          <w:b/>
          <w:lang w:val="es-ES"/>
        </w:rPr>
        <w:t xml:space="preserve">  (</w:t>
      </w:r>
      <w:r>
        <w:t>Where We Are in Place a</w:t>
      </w:r>
      <w:r w:rsidR="00861031">
        <w:t>nd Time)</w:t>
      </w:r>
      <w:r w:rsidR="00A33CB8">
        <w:t xml:space="preserve">, </w:t>
      </w:r>
      <w:r w:rsidR="00175E80">
        <w:t xml:space="preserve">demostró inquietud y curiosidad por aprender sobre los ciclos naturales al observar los diferentes libros en la biblioteca y al descubrir diversos puntos de referencia para desplazarse de un lugar a otro (Inquirer, knowledgeable).  También se le observó una actitud entusiasta (Enthusiasm) durante las diferentes encuestas realizadas, al observar lo que las personas </w:t>
      </w:r>
      <w:r w:rsidR="0083488D">
        <w:t>utilizan</w:t>
      </w:r>
      <w:r w:rsidR="00175E80">
        <w:t xml:space="preserve"> para organizarse en el tiempo y de auto confianza (Confidence) al saber cómo ubicarse en algunos lugares del colegio.</w:t>
      </w:r>
    </w:p>
    <w:p w:rsidR="00AA6FC3" w:rsidRDefault="00AA6FC3" w:rsidP="00AA6FC3">
      <w:pPr>
        <w:jc w:val="both"/>
      </w:pPr>
      <w:r>
        <w:t>Respecto del segundo tema transdisciplinario</w:t>
      </w:r>
      <w:proofErr w:type="gramStart"/>
      <w:r>
        <w:t>, ”</w:t>
      </w:r>
      <w:proofErr w:type="gramEnd"/>
      <w:r>
        <w:t>Qui</w:t>
      </w:r>
      <w:del w:id="1" w:author="Sidey" w:date="2012-12-09T13:20:00Z">
        <w:r w:rsidDel="00B412D6">
          <w:delText>e</w:delText>
        </w:r>
      </w:del>
      <w:r>
        <w:t xml:space="preserve">nes Somos” (Who We Are), Francisco requirió de dialogo y acompañamiento para ser reflexivo (Reflective) </w:t>
      </w:r>
      <w:r w:rsidR="00EB3B42">
        <w:t>y comprender</w:t>
      </w:r>
      <w:r>
        <w:t xml:space="preserve"> la importancia </w:t>
      </w:r>
      <w:r w:rsidR="00BE119D">
        <w:t xml:space="preserve">de cuidar su cuerpo al tomar alimentos nutritivos y </w:t>
      </w:r>
      <w:r>
        <w:t xml:space="preserve">de valorar los logros que las personas tienen de acuerdo </w:t>
      </w:r>
      <w:r w:rsidR="00A1337A">
        <w:t>a sus habilidades (</w:t>
      </w:r>
      <w:r w:rsidR="001050C0">
        <w:t>Open</w:t>
      </w:r>
      <w:r w:rsidR="001050C0">
        <w:rPr>
          <w:color w:val="FF0000"/>
        </w:rPr>
        <w:t xml:space="preserve">- </w:t>
      </w:r>
      <w:r w:rsidR="001050C0">
        <w:t>Minded</w:t>
      </w:r>
      <w:r w:rsidR="00A1337A">
        <w:t>).</w:t>
      </w:r>
      <w:r w:rsidR="00BE119D">
        <w:t xml:space="preserve"> </w:t>
      </w:r>
      <w:r>
        <w:t xml:space="preserve"> De esta ma</w:t>
      </w:r>
      <w:r w:rsidR="00A1337A">
        <w:t xml:space="preserve">nera irá fortaleciéndose en </w:t>
      </w:r>
      <w:r>
        <w:t xml:space="preserve">valores tales como el respeto (Respect) y la tolerancia (Tolerance). </w:t>
      </w:r>
    </w:p>
    <w:p w:rsidR="001050C0" w:rsidRDefault="001C665E" w:rsidP="00F814E9">
      <w:pPr>
        <w:jc w:val="both"/>
      </w:pPr>
      <w:r>
        <w:t>Es neces</w:t>
      </w:r>
      <w:r w:rsidR="0009592A">
        <w:t>ari</w:t>
      </w:r>
      <w:r w:rsidR="003F2402">
        <w:t xml:space="preserve">o </w:t>
      </w:r>
      <w:r w:rsidR="00BE119D">
        <w:t>fortalecer</w:t>
      </w:r>
      <w:r w:rsidR="003F2402">
        <w:t xml:space="preserve"> a</w:t>
      </w:r>
      <w:r w:rsidR="003E4158">
        <w:t xml:space="preserve"> Francisco</w:t>
      </w:r>
      <w:r w:rsidR="0009592A">
        <w:t xml:space="preserve"> </w:t>
      </w:r>
      <w:r w:rsidR="003E4158">
        <w:t>en el atributo de ser reflexiv</w:t>
      </w:r>
      <w:r w:rsidR="00050114">
        <w:t xml:space="preserve">o (Reflective), </w:t>
      </w:r>
      <w:r w:rsidR="00BE119D">
        <w:t>de manera que reconozca</w:t>
      </w:r>
      <w:r w:rsidR="00050114">
        <w:t xml:space="preserve"> cua</w:t>
      </w:r>
      <w:r w:rsidR="003E4158">
        <w:t xml:space="preserve">ndo debe mejorar su comportamiento </w:t>
      </w:r>
      <w:r w:rsidR="00050114">
        <w:t xml:space="preserve">y  </w:t>
      </w:r>
      <w:r w:rsidR="003E4158">
        <w:t xml:space="preserve">seguir las instrucciones </w:t>
      </w:r>
      <w:r w:rsidR="00050114">
        <w:t xml:space="preserve">dadas </w:t>
      </w:r>
      <w:r w:rsidR="00F814E9">
        <w:t xml:space="preserve">especialmente </w:t>
      </w:r>
      <w:r w:rsidR="00050114">
        <w:t xml:space="preserve">en el momento del círculo, al realizar </w:t>
      </w:r>
      <w:r w:rsidR="003E4158">
        <w:t xml:space="preserve">sus trabajos en clase y </w:t>
      </w:r>
      <w:r w:rsidR="00050114">
        <w:t xml:space="preserve">al realizar </w:t>
      </w:r>
      <w:r w:rsidR="003E4158">
        <w:t>tareas para la casa</w:t>
      </w:r>
      <w:r w:rsidR="00050114">
        <w:t xml:space="preserve">, demostrando </w:t>
      </w:r>
      <w:r w:rsidR="003E4158">
        <w:t>mayor esmero.</w:t>
      </w:r>
      <w:r w:rsidR="00B443A9">
        <w:t xml:space="preserve">  </w:t>
      </w:r>
    </w:p>
    <w:p w:rsidR="003E4158" w:rsidRPr="001050C0" w:rsidRDefault="001050C0" w:rsidP="00F814E9">
      <w:pPr>
        <w:jc w:val="both"/>
        <w:rPr>
          <w:lang w:val="en-US"/>
        </w:rPr>
      </w:pPr>
      <w:r w:rsidRPr="001050C0">
        <w:rPr>
          <w:color w:val="FF0000"/>
          <w:lang w:val="en-US"/>
        </w:rPr>
        <w:t xml:space="preserve">Francisco, </w:t>
      </w:r>
      <w:proofErr w:type="gramStart"/>
      <w:r w:rsidR="00B443A9" w:rsidRPr="001050C0">
        <w:rPr>
          <w:lang w:val="en-US"/>
        </w:rPr>
        <w:t>Try  your</w:t>
      </w:r>
      <w:proofErr w:type="gramEnd"/>
      <w:r w:rsidR="00B443A9" w:rsidRPr="001050C0">
        <w:rPr>
          <w:lang w:val="en-US"/>
        </w:rPr>
        <w:t xml:space="preserve"> best </w:t>
      </w:r>
      <w:r w:rsidRPr="001050C0">
        <w:rPr>
          <w:color w:val="FF0000"/>
          <w:lang w:val="en-US"/>
        </w:rPr>
        <w:t>!</w:t>
      </w:r>
    </w:p>
    <w:p w:rsidR="00F814E9" w:rsidRPr="001050C0" w:rsidRDefault="00F814E9">
      <w:pPr>
        <w:rPr>
          <w:b/>
          <w:lang w:val="en-US"/>
        </w:rPr>
      </w:pPr>
      <w:r w:rsidRPr="001050C0">
        <w:rPr>
          <w:b/>
          <w:lang w:val="en-US"/>
        </w:rPr>
        <w:t>JUAN SEBASTIÁN</w:t>
      </w:r>
    </w:p>
    <w:p w:rsidR="00175E80" w:rsidRDefault="00B443A9" w:rsidP="00175E80">
      <w:pPr>
        <w:jc w:val="both"/>
      </w:pPr>
      <w:r>
        <w:t>Juan Sebastián</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w:t>
      </w:r>
      <w:r w:rsidR="00175E80">
        <w:t xml:space="preserve">demostró inquietud y curiosidad por aprender sobre los ciclos naturales al observar los diferentes libros en la biblioteca y al descubrir diversos puntos de referencia para desplazarse de un lugar a otro (Inquirer, knowledgeable).  También se le observó una actitud entusiasta (Enthusiasm) durante las diferentes encuestas realizadas, al observar lo que las personas </w:t>
      </w:r>
      <w:r w:rsidR="0083488D">
        <w:t>utilizan</w:t>
      </w:r>
      <w:r w:rsidR="00175E80">
        <w:t xml:space="preserve"> para organizarse en el tiempo y de auto confianza (Confidence) al saber cómo ubicarse en algunos lugares del colegio.</w:t>
      </w:r>
    </w:p>
    <w:p w:rsidR="00EB3B42" w:rsidRDefault="00AA6FC3" w:rsidP="00EB3B42">
      <w:r>
        <w:t>Respecto del segundo tema transdisciplinario,</w:t>
      </w:r>
      <w:r w:rsidRPr="00FE3899">
        <w:t xml:space="preserve"> </w:t>
      </w:r>
      <w:r>
        <w:t>“Qui</w:t>
      </w:r>
      <w:del w:id="2" w:author="Sidey" w:date="2012-12-09T13:20:00Z">
        <w:r w:rsidDel="00B412D6">
          <w:delText>e</w:delText>
        </w:r>
      </w:del>
      <w:r>
        <w:t xml:space="preserve">nes Somos” (Who We Are), </w:t>
      </w:r>
      <w:r w:rsidR="00B443A9">
        <w:t>Juan Sebastián</w:t>
      </w:r>
      <w:r>
        <w:t xml:space="preserve"> </w:t>
      </w:r>
      <w:r w:rsidR="00BE119D">
        <w:t>demostró tolerancia (Tolerance)  y respeto (Respect) al saber cómo poner en práctica sus habilidades al interactuar con los demás</w:t>
      </w:r>
      <w:r w:rsidR="00BE0519">
        <w:t xml:space="preserve">.  También </w:t>
      </w:r>
      <w:r w:rsidR="00BE119D">
        <w:t>reconoció la importancia de valorar los logros que las personas tienen de acuerdo a sus habili</w:t>
      </w:r>
      <w:r w:rsidR="00EB3B42">
        <w:t xml:space="preserve">dades (Open </w:t>
      </w:r>
      <w:ins w:id="3" w:author="Sidey" w:date="2012-12-09T13:21:00Z">
        <w:r w:rsidR="00B412D6">
          <w:t xml:space="preserve">- </w:t>
        </w:r>
      </w:ins>
      <w:r w:rsidR="00EB3B42">
        <w:t>Minded) y de ser equilibrado (Balanced) al reconocer los diferentes aspectos que implican el cuidado del cuerpo.</w:t>
      </w:r>
    </w:p>
    <w:p w:rsidR="00B412D6" w:rsidRDefault="00B443A9">
      <w:pPr>
        <w:rPr>
          <w:ins w:id="4" w:author="Sidey" w:date="2012-12-09T13:21:00Z"/>
        </w:rPr>
      </w:pPr>
      <w:r>
        <w:t>J</w:t>
      </w:r>
      <w:r w:rsidR="00F814E9" w:rsidRPr="00F814E9">
        <w:t xml:space="preserve">uan Sebastián ha sobresalido por ser un niño reflexivo (Reflective), reconociendo las situaciones en las cuales debe calmarse y esforzándose por lograrlo.  Por otro lado evidenció  rasgos de honestidad (Principled) </w:t>
      </w:r>
      <w:r w:rsidR="00DC5E29">
        <w:t xml:space="preserve">y de audacia (Risk-taker) </w:t>
      </w:r>
      <w:r w:rsidR="00F814E9" w:rsidRPr="00F814E9">
        <w:t xml:space="preserve">al reconocer frente a sus compañeros </w:t>
      </w:r>
      <w:r w:rsidR="00DC5E29">
        <w:t xml:space="preserve">que aún no había memorizado un poema en la clase de </w:t>
      </w:r>
      <w:proofErr w:type="gramStart"/>
      <w:r w:rsidR="00DC5E29">
        <w:t>Español</w:t>
      </w:r>
      <w:proofErr w:type="gramEnd"/>
      <w:r w:rsidR="00DC5E29">
        <w:t xml:space="preserve">, siendo modelo ante sus compañeros y animando a aquellos que tampoco lo habían logrado. </w:t>
      </w:r>
    </w:p>
    <w:p w:rsidR="00F814E9" w:rsidRPr="00B412D6" w:rsidRDefault="00DC5E29">
      <w:pPr>
        <w:rPr>
          <w:lang w:val="en-US"/>
          <w:rPrChange w:id="5" w:author="Sidey" w:date="2012-12-09T13:22:00Z">
            <w:rPr/>
          </w:rPrChange>
        </w:rPr>
      </w:pPr>
      <w:r w:rsidRPr="00C24EC3">
        <w:t xml:space="preserve"> </w:t>
      </w:r>
      <w:r w:rsidRPr="00B412D6">
        <w:rPr>
          <w:lang w:val="en-US"/>
          <w:rPrChange w:id="6" w:author="Sidey" w:date="2012-12-09T13:22:00Z">
            <w:rPr/>
          </w:rPrChange>
        </w:rPr>
        <w:t>Congratulations</w:t>
      </w:r>
      <w:r w:rsidR="00866EC1" w:rsidRPr="00B412D6">
        <w:rPr>
          <w:lang w:val="en-US"/>
          <w:rPrChange w:id="7" w:author="Sidey" w:date="2012-12-09T13:22:00Z">
            <w:rPr/>
          </w:rPrChange>
        </w:rPr>
        <w:t xml:space="preserve"> Juan Sebastián, keep on doing</w:t>
      </w:r>
      <w:r w:rsidRPr="00B412D6">
        <w:rPr>
          <w:lang w:val="en-US"/>
          <w:rPrChange w:id="8" w:author="Sidey" w:date="2012-12-09T13:22:00Z">
            <w:rPr/>
          </w:rPrChange>
        </w:rPr>
        <w:t>!</w:t>
      </w:r>
    </w:p>
    <w:p w:rsidR="00F814E9" w:rsidRPr="00981E12" w:rsidRDefault="00DC5E29">
      <w:pPr>
        <w:rPr>
          <w:b/>
        </w:rPr>
      </w:pPr>
      <w:r w:rsidRPr="00981E12">
        <w:rPr>
          <w:b/>
        </w:rPr>
        <w:t>MARIA SOF</w:t>
      </w:r>
      <w:r w:rsidR="00981E12" w:rsidRPr="00981E12">
        <w:rPr>
          <w:b/>
        </w:rPr>
        <w:t>IA</w:t>
      </w:r>
    </w:p>
    <w:p w:rsidR="00C319BE" w:rsidRDefault="00C319BE" w:rsidP="00C319BE">
      <w:pPr>
        <w:jc w:val="both"/>
      </w:pPr>
      <w:r>
        <w:t>Durante el desarrollo del primer tema transdisciplinario trabajado en Kinder,</w:t>
      </w:r>
      <w:r w:rsidRPr="00861031">
        <w:rPr>
          <w:b/>
          <w:lang w:val="es-ES"/>
        </w:rPr>
        <w:t xml:space="preserve"> </w:t>
      </w:r>
      <w:r w:rsidR="00E6454C">
        <w:rPr>
          <w:b/>
          <w:lang w:val="es-ES"/>
        </w:rPr>
        <w:t>“</w:t>
      </w:r>
      <w:r w:rsidR="00B412D6">
        <w:rPr>
          <w:color w:val="FF0000"/>
          <w:lang w:val="es-ES"/>
        </w:rPr>
        <w:t>Dó</w:t>
      </w:r>
      <w:r w:rsidR="00B412D6" w:rsidRPr="00B412D6">
        <w:rPr>
          <w:color w:val="FF0000"/>
          <w:lang w:val="es-ES"/>
        </w:rPr>
        <w:t>nde</w:t>
      </w:r>
      <w:r w:rsidR="00E6454C" w:rsidRPr="00861031">
        <w:rPr>
          <w:b/>
          <w:lang w:val="es-ES"/>
        </w:rPr>
        <w:t xml:space="preserve"> </w:t>
      </w:r>
      <w:r w:rsidR="00E6454C">
        <w:rPr>
          <w:lang w:val="es-ES"/>
        </w:rPr>
        <w:t>nos Encontramos en el</w:t>
      </w:r>
      <w:r w:rsidR="00E6454C" w:rsidRPr="00861031">
        <w:rPr>
          <w:lang w:val="es-ES"/>
        </w:rPr>
        <w:t xml:space="preserve"> Tiempo </w:t>
      </w:r>
      <w:r w:rsidR="00E6454C">
        <w:rPr>
          <w:lang w:val="es-ES"/>
        </w:rPr>
        <w:t>y en el</w:t>
      </w:r>
      <w:r w:rsidR="00E6454C" w:rsidRPr="00861031">
        <w:rPr>
          <w:lang w:val="es-ES"/>
        </w:rPr>
        <w:t xml:space="preserve"> Espacio</w:t>
      </w:r>
      <w:r w:rsidR="00E6454C">
        <w:rPr>
          <w:lang w:val="es-ES"/>
        </w:rPr>
        <w:t>”</w:t>
      </w:r>
      <w:r w:rsidR="00E6454C">
        <w:rPr>
          <w:b/>
          <w:lang w:val="es-ES"/>
        </w:rPr>
        <w:t xml:space="preserve"> </w:t>
      </w:r>
      <w:r>
        <w:rPr>
          <w:b/>
          <w:lang w:val="es-ES"/>
        </w:rPr>
        <w:t>(</w:t>
      </w:r>
      <w:r>
        <w:t xml:space="preserve">Where We Are In Place And Time), María Sofía demostró inquietud y curiosidad por aprender sobre los ciclos naturales </w:t>
      </w:r>
      <w:r w:rsidR="00175E80">
        <w:t xml:space="preserve">al observar los diferentes libros en la biblioteca y al descubrir diversos puntos de referencia para desplazarse de un lugar a otro </w:t>
      </w:r>
      <w:r>
        <w:t>(Inquirer, knowledgeable)</w:t>
      </w:r>
      <w:r w:rsidR="00175E80">
        <w:t xml:space="preserve">. </w:t>
      </w:r>
      <w:r>
        <w:t xml:space="preserve"> También se le observó una actitud entusiasta (Enthusiasm) </w:t>
      </w:r>
      <w:r w:rsidR="00175E80">
        <w:t>durante las diferentes encuestas realizadas,</w:t>
      </w:r>
      <w:r>
        <w:t xml:space="preserve"> al observar lo que las personas u</w:t>
      </w:r>
      <w:r w:rsidR="0083488D">
        <w:t>tilizan</w:t>
      </w:r>
      <w:r>
        <w:t xml:space="preserve"> para organizarse en el tiempo y de auto confianza (Confidence) al saber cómo ubicarse en algunos lugares del colegio.</w:t>
      </w:r>
    </w:p>
    <w:p w:rsidR="00C319BE" w:rsidRDefault="00C319BE" w:rsidP="00C319BE"/>
    <w:p w:rsidR="00EB3B42" w:rsidRDefault="00C319BE" w:rsidP="00EB3B42">
      <w:r>
        <w:t>Respecto del segundo tema transdisciplinario,</w:t>
      </w:r>
      <w:r w:rsidRPr="00FE3899">
        <w:t xml:space="preserve"> </w:t>
      </w:r>
      <w:r>
        <w:t>“Qui</w:t>
      </w:r>
      <w:del w:id="9" w:author="Sidey" w:date="2012-12-09T13:22:00Z">
        <w:r w:rsidDel="00B412D6">
          <w:delText>e</w:delText>
        </w:r>
      </w:del>
      <w:r>
        <w:t xml:space="preserve">nes Somos” (Who We Are), María Sofía </w:t>
      </w:r>
      <w:r w:rsidR="006C41FC">
        <w:t>demostró tolerancia (Tolerance)  y respeto (Respect) al saber cómo poner en práctica sus habilidades al interactuar con los demás</w:t>
      </w:r>
      <w:r w:rsidR="00BE0519">
        <w:t xml:space="preserve">.  También </w:t>
      </w:r>
      <w:r>
        <w:t>reconoció la importancia de valorar los logros que las personas tienen de acuerdo a sus habili</w:t>
      </w:r>
      <w:r w:rsidR="00EB3B42">
        <w:t>dades (Open</w:t>
      </w:r>
      <w:r w:rsidR="00B412D6" w:rsidRPr="00B412D6">
        <w:rPr>
          <w:color w:val="FF0000"/>
        </w:rPr>
        <w:t xml:space="preserve"> -</w:t>
      </w:r>
      <w:r w:rsidR="00EB3B42" w:rsidRPr="00B412D6">
        <w:rPr>
          <w:color w:val="FF0000"/>
        </w:rPr>
        <w:t xml:space="preserve"> </w:t>
      </w:r>
      <w:r w:rsidR="00EB3B42">
        <w:t>Minded) y de ser equilibrada (Balanced) al reconocer los diferentes aspectos que implican el cuidado del cuerpo.</w:t>
      </w:r>
    </w:p>
    <w:p w:rsidR="00981E12" w:rsidRDefault="00981E12">
      <w:r w:rsidRPr="00981E12">
        <w:t xml:space="preserve">María </w:t>
      </w:r>
      <w:del w:id="10" w:author="Sidey" w:date="2012-12-09T13:22:00Z">
        <w:r w:rsidDel="00B412D6">
          <w:delText>s</w:delText>
        </w:r>
      </w:del>
      <w:r>
        <w:t xml:space="preserve">ofía a lo largo de este período se </w:t>
      </w:r>
      <w:r w:rsidR="00175E80">
        <w:t>destacó</w:t>
      </w:r>
      <w:r w:rsidRPr="00981E12">
        <w:t xml:space="preserve"> por su actitud comprometida (Commitment) frente al seguimiento de normas de la clase y </w:t>
      </w:r>
      <w:r>
        <w:t xml:space="preserve">de entusiasmo (Enthusiasm) al participar activamente con sus propuestas y comentarios.  </w:t>
      </w:r>
      <w:r w:rsidR="00866EC1">
        <w:t>Congratulations María Sofía, keep on doing!</w:t>
      </w:r>
    </w:p>
    <w:p w:rsidR="00981E12" w:rsidRDefault="00981E12">
      <w:pPr>
        <w:rPr>
          <w:b/>
        </w:rPr>
      </w:pPr>
      <w:r w:rsidRPr="00981E12">
        <w:rPr>
          <w:b/>
        </w:rPr>
        <w:t>MARCELO</w:t>
      </w:r>
    </w:p>
    <w:p w:rsidR="00BE0519" w:rsidRDefault="00D83F02" w:rsidP="00BE0519">
      <w:pPr>
        <w:jc w:val="both"/>
      </w:pPr>
      <w:r>
        <w:t>Marcelo</w:t>
      </w:r>
      <w:r w:rsidR="00BE0519" w:rsidRPr="003E4158">
        <w:t xml:space="preserve"> </w:t>
      </w:r>
      <w:r w:rsidR="00BE0519">
        <w:t>durante el desarrollo del primer tema transdisciplinario trabajado en Kinder,</w:t>
      </w:r>
      <w:r w:rsidR="00BE0519" w:rsidRPr="00861031">
        <w:rPr>
          <w:b/>
          <w:lang w:val="es-ES"/>
        </w:rPr>
        <w:t xml:space="preserve"> </w:t>
      </w:r>
      <w:r w:rsidR="00BE0519">
        <w:rPr>
          <w:b/>
          <w:lang w:val="es-ES"/>
        </w:rPr>
        <w:t>“</w:t>
      </w:r>
      <w:r w:rsidR="00B412D6">
        <w:rPr>
          <w:color w:val="FF0000"/>
          <w:lang w:val="es-ES"/>
        </w:rPr>
        <w:t>Dó</w:t>
      </w:r>
      <w:r w:rsidR="00B412D6" w:rsidRPr="00B412D6">
        <w:rPr>
          <w:color w:val="FF0000"/>
          <w:lang w:val="es-ES"/>
        </w:rPr>
        <w:t>nde</w:t>
      </w:r>
      <w:r w:rsidR="00BE0519" w:rsidRPr="00861031">
        <w:rPr>
          <w:b/>
          <w:lang w:val="es-ES"/>
        </w:rPr>
        <w:t xml:space="preserve"> </w:t>
      </w:r>
      <w:r w:rsidR="00BE0519">
        <w:rPr>
          <w:lang w:val="es-ES"/>
        </w:rPr>
        <w:t xml:space="preserve">nos Encontramos en el </w:t>
      </w:r>
      <w:r w:rsidR="00BE0519" w:rsidRPr="00861031">
        <w:rPr>
          <w:lang w:val="es-ES"/>
        </w:rPr>
        <w:t xml:space="preserve"> Tiempo </w:t>
      </w:r>
      <w:r w:rsidR="00BE0519">
        <w:rPr>
          <w:lang w:val="es-ES"/>
        </w:rPr>
        <w:t>y en el</w:t>
      </w:r>
      <w:r w:rsidR="00BE0519" w:rsidRPr="00861031">
        <w:rPr>
          <w:lang w:val="es-ES"/>
        </w:rPr>
        <w:t xml:space="preserve"> Espacio</w:t>
      </w:r>
      <w:r w:rsidR="00BE0519">
        <w:rPr>
          <w:lang w:val="es-ES"/>
        </w:rPr>
        <w:t>”</w:t>
      </w:r>
      <w:r w:rsidR="00BE0519">
        <w:rPr>
          <w:b/>
          <w:lang w:val="es-ES"/>
        </w:rPr>
        <w:t xml:space="preserve">  (</w:t>
      </w:r>
      <w:r w:rsidR="00BE0519">
        <w:t xml:space="preserve">Where We Are in Place and Time), demostró inquietud y curiosidad por aprender sobre los ciclos naturales al observar los diferentes libros en la biblioteca y al descubrir diversos puntos de referencia para desplazarse de un lugar a otro (Inquirer, knowledgeable).  También se le observó una actitud entusiasta (Enthusiasm) durante las diferentes encuestas realizadas, al observar lo que las personas </w:t>
      </w:r>
      <w:r w:rsidR="0083488D">
        <w:t>utiliza</w:t>
      </w:r>
      <w:r w:rsidR="00BE0519">
        <w:t>n para organizarse en el tiempo y de auto confianza (Confidence) al saber cómo ubicarse en algunos lugares del colegio.</w:t>
      </w:r>
    </w:p>
    <w:p w:rsidR="00EB3B42" w:rsidRDefault="00BE0519" w:rsidP="00EB3B42">
      <w:r>
        <w:t>Respecto del segundo tema transdisciplinario,</w:t>
      </w:r>
      <w:r w:rsidRPr="00FE3899">
        <w:t xml:space="preserve"> </w:t>
      </w:r>
      <w:r>
        <w:t>“Qui</w:t>
      </w:r>
      <w:del w:id="11" w:author="Sidey" w:date="2012-12-09T13:24:00Z">
        <w:r w:rsidDel="00B412D6">
          <w:delText>e</w:delText>
        </w:r>
      </w:del>
      <w:r>
        <w:t xml:space="preserve">nes Somos” (Who We Are), </w:t>
      </w:r>
      <w:r w:rsidR="00866EC1">
        <w:t>Marcelo se esforzó por demostrar</w:t>
      </w:r>
      <w:r>
        <w:t xml:space="preserve"> tolerancia (Tolerance) </w:t>
      </w:r>
      <w:r w:rsidR="00EB3B42">
        <w:t xml:space="preserve"> y respeto (Respect)</w:t>
      </w:r>
      <w:r>
        <w:t xml:space="preserve">  al saber cómo poner en práctica sus habilidades al interactuar con los demás.  También reconoció la importancia de valorar los logros que las personas tienen de acuerdo a sus habili</w:t>
      </w:r>
      <w:r w:rsidR="00EB3B42">
        <w:t>dades (Open</w:t>
      </w:r>
      <w:ins w:id="12" w:author="Sidey" w:date="2012-12-09T13:24:00Z">
        <w:r w:rsidR="00B412D6">
          <w:t>-</w:t>
        </w:r>
      </w:ins>
      <w:r w:rsidR="00EB3B42">
        <w:t xml:space="preserve"> Minded) y de ser equilibrado (Balanced) al reconocer los diferentes aspectos que implican el cuidado del cuerpo.</w:t>
      </w:r>
    </w:p>
    <w:p w:rsidR="00B412D6" w:rsidRDefault="000D06D2">
      <w:pPr>
        <w:rPr>
          <w:ins w:id="13" w:author="Sidey" w:date="2012-12-09T13:24:00Z"/>
        </w:rPr>
      </w:pPr>
      <w:r>
        <w:t>Marcelo además ha mostrado paulatinamente sus rasgos de audaz (Risk-</w:t>
      </w:r>
      <w:del w:id="14" w:author="Sidey" w:date="2012-12-09T13:24:00Z">
        <w:r w:rsidDel="00B412D6">
          <w:delText>t</w:delText>
        </w:r>
      </w:del>
      <w:r>
        <w:t>aker) al asumir el reto que representa para él  expresar sus opiniones frente a los demás.  Por otro lado, demuestra cada vez más una actitud entusiasta (Enthusiasm) en las actividades, evidenciándolo al contar con emoción su</w:t>
      </w:r>
      <w:r w:rsidR="00866EC1">
        <w:t xml:space="preserve">s experiencias.  </w:t>
      </w:r>
    </w:p>
    <w:p w:rsidR="000D06D2" w:rsidRPr="00B412D6" w:rsidRDefault="00866EC1">
      <w:pPr>
        <w:rPr>
          <w:lang w:val="en-US"/>
          <w:rPrChange w:id="15" w:author="Sidey" w:date="2012-12-09T13:25:00Z">
            <w:rPr/>
          </w:rPrChange>
        </w:rPr>
      </w:pPr>
      <w:r w:rsidRPr="00B412D6">
        <w:rPr>
          <w:lang w:val="en-US"/>
          <w:rPrChange w:id="16" w:author="Sidey" w:date="2012-12-09T13:25:00Z">
            <w:rPr/>
          </w:rPrChange>
        </w:rPr>
        <w:t>Good effort Marcelo, keep it up</w:t>
      </w:r>
      <w:r w:rsidR="000D06D2" w:rsidRPr="00B412D6">
        <w:rPr>
          <w:lang w:val="en-US"/>
          <w:rPrChange w:id="17" w:author="Sidey" w:date="2012-12-09T13:25:00Z">
            <w:rPr/>
          </w:rPrChange>
        </w:rPr>
        <w:t>!</w:t>
      </w:r>
    </w:p>
    <w:p w:rsidR="000D06D2" w:rsidRDefault="000D06D2">
      <w:pPr>
        <w:rPr>
          <w:b/>
        </w:rPr>
      </w:pPr>
      <w:r w:rsidRPr="000D06D2">
        <w:rPr>
          <w:b/>
        </w:rPr>
        <w:t>LUCIANA</w:t>
      </w:r>
    </w:p>
    <w:p w:rsidR="00866EC1" w:rsidRDefault="00866EC1" w:rsidP="00866EC1">
      <w:pPr>
        <w:jc w:val="both"/>
      </w:pPr>
      <w:r>
        <w:t>Durante el desarrollo del primer tema transdisciplinario trabajado en Kinder,</w:t>
      </w:r>
      <w:r w:rsidRPr="00861031">
        <w:rPr>
          <w:b/>
          <w:lang w:val="es-ES"/>
        </w:rPr>
        <w:t xml:space="preserve"> </w:t>
      </w:r>
      <w:r w:rsidR="00E6454C">
        <w:rPr>
          <w:b/>
          <w:lang w:val="es-ES"/>
        </w:rPr>
        <w:t>“</w:t>
      </w:r>
      <w:r w:rsidR="00B412D6">
        <w:rPr>
          <w:color w:val="FF0000"/>
          <w:lang w:val="es-ES"/>
        </w:rPr>
        <w:t>Dó</w:t>
      </w:r>
      <w:r w:rsidR="00B412D6" w:rsidRPr="00B412D6">
        <w:rPr>
          <w:color w:val="FF0000"/>
          <w:lang w:val="es-ES"/>
        </w:rPr>
        <w:t>nde</w:t>
      </w:r>
      <w:r w:rsidR="00E6454C" w:rsidRPr="00861031">
        <w:rPr>
          <w:b/>
          <w:lang w:val="es-ES"/>
        </w:rPr>
        <w:t xml:space="preserve"> </w:t>
      </w:r>
      <w:r w:rsidR="00E6454C">
        <w:rPr>
          <w:lang w:val="es-ES"/>
        </w:rPr>
        <w:t>nos Encontramos en el</w:t>
      </w:r>
      <w:r w:rsidR="00E6454C" w:rsidRPr="00861031">
        <w:rPr>
          <w:lang w:val="es-ES"/>
        </w:rPr>
        <w:t xml:space="preserve"> Tiempo </w:t>
      </w:r>
      <w:r w:rsidR="00E6454C">
        <w:rPr>
          <w:lang w:val="es-ES"/>
        </w:rPr>
        <w:t>y en el</w:t>
      </w:r>
      <w:r w:rsidR="00E6454C" w:rsidRPr="00861031">
        <w:rPr>
          <w:lang w:val="es-ES"/>
        </w:rPr>
        <w:t xml:space="preserve"> Espacio</w:t>
      </w:r>
      <w:r w:rsidR="00E6454C">
        <w:rPr>
          <w:lang w:val="es-ES"/>
        </w:rPr>
        <w:t>”</w:t>
      </w:r>
      <w:r w:rsidR="00E6454C">
        <w:rPr>
          <w:b/>
          <w:lang w:val="es-ES"/>
        </w:rPr>
        <w:t xml:space="preserve"> </w:t>
      </w:r>
      <w:r>
        <w:rPr>
          <w:b/>
          <w:lang w:val="es-ES"/>
        </w:rPr>
        <w:t>(</w:t>
      </w:r>
      <w:r>
        <w:t xml:space="preserve">Where We Are In Place And Time), Luciana demostró inquietud y curiosidad por aprender sobre los ciclos naturales al observar los diferentes libros en la biblioteca y al descubrir diversos puntos de referencia para desplazarse de un lugar a otro (Inquirer, knowledgeable).  También se le observó una actitud entusiasta (Enthusiasm) durante las diferentes encuestas realizadas, al observar lo que las personas </w:t>
      </w:r>
      <w:r w:rsidR="0083488D">
        <w:t>utilizan</w:t>
      </w:r>
      <w:r>
        <w:t xml:space="preserve"> para organizarse en el tiempo y de auto confianza (Confidence) al saber cómo ubicarse en algunos lugares del colegio.</w:t>
      </w:r>
    </w:p>
    <w:p w:rsidR="00EB3B42" w:rsidRDefault="00866EC1" w:rsidP="00EB3B42">
      <w:r>
        <w:t>Respecto del segundo tema transdisciplinario,</w:t>
      </w:r>
      <w:r w:rsidRPr="00FE3899">
        <w:t xml:space="preserve"> </w:t>
      </w:r>
      <w:r>
        <w:t>“Qui</w:t>
      </w:r>
      <w:del w:id="18" w:author="Sidey" w:date="2012-12-09T13:25:00Z">
        <w:r w:rsidDel="00B412D6">
          <w:delText>e</w:delText>
        </w:r>
      </w:del>
      <w:r>
        <w:t xml:space="preserve">nes Somos” (Who We Are), </w:t>
      </w:r>
      <w:r w:rsidR="00AB463A">
        <w:t>Luciana</w:t>
      </w:r>
      <w:r>
        <w:t xml:space="preserve"> demostró tolerancia (Tolerance)  y respeto (Respect) al saber cómo poner en práctica sus habilidades al interactuar con los demás.  También reconoció la importancia de valorar los logros que las personas tienen de acuerdo a sus habili</w:t>
      </w:r>
      <w:r w:rsidR="00EB3B42">
        <w:t xml:space="preserve">dades (Open </w:t>
      </w:r>
      <w:ins w:id="19" w:author="Sidey" w:date="2012-12-09T13:25:00Z">
        <w:r w:rsidR="00B412D6">
          <w:t xml:space="preserve">- </w:t>
        </w:r>
      </w:ins>
      <w:r w:rsidR="00EB3B42">
        <w:t>Minded) y de ser equilibrada (Balanced) al reconocer los diferentes aspectos que implican el cuidado del cuerpo.</w:t>
      </w:r>
    </w:p>
    <w:p w:rsidR="0031118E" w:rsidRDefault="00DF15DA">
      <w:pPr>
        <w:rPr>
          <w:ins w:id="20" w:author="Sidey" w:date="2012-12-09T13:26:00Z"/>
        </w:rPr>
      </w:pPr>
      <w:r w:rsidRPr="00DF15DA">
        <w:t xml:space="preserve">Estamos brindado apoyo a Luciana para que </w:t>
      </w:r>
      <w:r>
        <w:t>se fortalezca en el atributo de audaz (Risk-</w:t>
      </w:r>
      <w:del w:id="21" w:author="Sidey" w:date="2012-12-09T13:26:00Z">
        <w:r w:rsidDel="0031118E">
          <w:delText>t</w:delText>
        </w:r>
      </w:del>
      <w:r>
        <w:t xml:space="preserve">aker) y en el de comunicadora (Communicator) de manera que participe espontáneamente en las diferentes actividades.  Es una niña que tiene gran  potencial y todavía tiene mucho por aportar en clase con sus inquietudes, ideas y comentarios. </w:t>
      </w:r>
    </w:p>
    <w:p w:rsidR="000D06D2" w:rsidRDefault="00DF15DA">
      <w:del w:id="22" w:author="Sidey" w:date="2012-12-09T13:26:00Z">
        <w:r w:rsidDel="0031118E">
          <w:delText xml:space="preserve"> </w:delText>
        </w:r>
      </w:del>
      <w:r w:rsidR="00692BFD">
        <w:t>T</w:t>
      </w:r>
      <w:r w:rsidR="00AB463A">
        <w:t>ry your best</w:t>
      </w:r>
      <w:r w:rsidR="00692BFD">
        <w:t xml:space="preserve"> Luciana</w:t>
      </w:r>
      <w:proofErr w:type="gramStart"/>
      <w:r>
        <w:t>!</w:t>
      </w:r>
      <w:proofErr w:type="gramEnd"/>
    </w:p>
    <w:p w:rsidR="0031118E" w:rsidRDefault="0031118E">
      <w:pPr>
        <w:rPr>
          <w:ins w:id="23" w:author="Sidey" w:date="2012-12-09T13:26:00Z"/>
          <w:b/>
        </w:rPr>
      </w:pPr>
    </w:p>
    <w:p w:rsidR="00DF15DA" w:rsidRDefault="00DF15DA">
      <w:pPr>
        <w:rPr>
          <w:b/>
        </w:rPr>
      </w:pPr>
      <w:r w:rsidRPr="00DF15DA">
        <w:rPr>
          <w:b/>
        </w:rPr>
        <w:lastRenderedPageBreak/>
        <w:t>JUANITA</w:t>
      </w:r>
    </w:p>
    <w:p w:rsidR="00B02CA6" w:rsidRDefault="00B02CA6" w:rsidP="00B02CA6">
      <w:pPr>
        <w:jc w:val="both"/>
      </w:pPr>
      <w:r>
        <w:t>Durante el desarrollo del primer tema transdisciplinario trabajado en Kinder,</w:t>
      </w:r>
      <w:r w:rsidRPr="00861031">
        <w:rPr>
          <w:b/>
          <w:lang w:val="es-ES"/>
        </w:rPr>
        <w:t xml:space="preserve"> </w:t>
      </w:r>
      <w:r w:rsidR="00E6454C">
        <w:rPr>
          <w:b/>
          <w:lang w:val="es-ES"/>
        </w:rPr>
        <w:t>“</w:t>
      </w:r>
      <w:r w:rsidR="00B412D6">
        <w:rPr>
          <w:color w:val="FF0000"/>
          <w:lang w:val="es-ES"/>
        </w:rPr>
        <w:t>Dó</w:t>
      </w:r>
      <w:r w:rsidR="00B412D6" w:rsidRPr="00B412D6">
        <w:rPr>
          <w:color w:val="FF0000"/>
          <w:lang w:val="es-ES"/>
        </w:rPr>
        <w:t>nde</w:t>
      </w:r>
      <w:r w:rsidR="00E6454C" w:rsidRPr="00861031">
        <w:rPr>
          <w:b/>
          <w:lang w:val="es-ES"/>
        </w:rPr>
        <w:t xml:space="preserve"> </w:t>
      </w:r>
      <w:r w:rsidR="00E6454C">
        <w:rPr>
          <w:lang w:val="es-ES"/>
        </w:rPr>
        <w:t>nos Encontramos en el</w:t>
      </w:r>
      <w:r w:rsidR="00E6454C" w:rsidRPr="00861031">
        <w:rPr>
          <w:lang w:val="es-ES"/>
        </w:rPr>
        <w:t xml:space="preserve"> Tiempo </w:t>
      </w:r>
      <w:r w:rsidR="00E6454C">
        <w:rPr>
          <w:lang w:val="es-ES"/>
        </w:rPr>
        <w:t>y en el</w:t>
      </w:r>
      <w:r w:rsidR="00E6454C" w:rsidRPr="00861031">
        <w:rPr>
          <w:lang w:val="es-ES"/>
        </w:rPr>
        <w:t xml:space="preserve"> Espacio</w:t>
      </w:r>
      <w:r w:rsidR="00E6454C">
        <w:rPr>
          <w:lang w:val="es-ES"/>
        </w:rPr>
        <w:t>”</w:t>
      </w:r>
      <w:r>
        <w:rPr>
          <w:b/>
          <w:lang w:val="es-ES"/>
        </w:rPr>
        <w:t xml:space="preserve">  (</w:t>
      </w:r>
      <w:r>
        <w:t xml:space="preserve">Where We Are In Place And Time), </w:t>
      </w:r>
      <w:r w:rsidR="00692BFD">
        <w:t>Juanita</w:t>
      </w:r>
      <w:r>
        <w:t xml:space="preserve"> demostró inquietud y curiosidad por aprender sobre los ciclos naturales al observar los diferentes libros en la biblioteca y al descubrir diversos puntos de referencia para desplazarse de un lugar a otro (Inquirer, knowledgeable).  También se le observó una actitud entusiasta (Enthusiasm) durante las diferentes encuestas realizadas, al observar lo que las personas </w:t>
      </w:r>
      <w:r w:rsidR="0083488D">
        <w:t>utilizan</w:t>
      </w:r>
      <w:r>
        <w:t xml:space="preserve"> para organizarse en el tiempo y de auto confianza (Confidence) al saber cómo ubicarse en algunos lugares del colegio.</w:t>
      </w:r>
    </w:p>
    <w:p w:rsidR="00EB3B42" w:rsidRDefault="00B02CA6" w:rsidP="00EB3B42">
      <w:r>
        <w:t>Respecto del segundo tema transdisciplinario,</w:t>
      </w:r>
      <w:r w:rsidRPr="00FE3899">
        <w:t xml:space="preserve"> </w:t>
      </w:r>
      <w:r>
        <w:t>“Qui</w:t>
      </w:r>
      <w:del w:id="24" w:author="Sidey" w:date="2012-12-09T13:27:00Z">
        <w:r w:rsidDel="0031118E">
          <w:delText>e</w:delText>
        </w:r>
      </w:del>
      <w:r>
        <w:t xml:space="preserve">nes Somos” (Who We Are), </w:t>
      </w:r>
      <w:r w:rsidR="00692BFD">
        <w:t>Juanita</w:t>
      </w:r>
      <w:r>
        <w:t xml:space="preserve"> demostró tolerancia (Tolerance)  y respeto (Respect) al saber cómo poner en práctica sus habilidades al interactuar con los demás.  También reconoció la importancia de valorar los logros que las personas tienen de acuerdo a sus habili</w:t>
      </w:r>
      <w:r w:rsidR="00EB3B42">
        <w:t xml:space="preserve">dades (Open </w:t>
      </w:r>
      <w:ins w:id="25" w:author="Sidey" w:date="2012-12-09T13:27:00Z">
        <w:r w:rsidR="0031118E">
          <w:t>-</w:t>
        </w:r>
      </w:ins>
      <w:r w:rsidR="00EB3B42">
        <w:t>Minded) y de ser equilibrada (Balanced) al reconocer los diferentes aspectos que implican el cuidado del cuerpo.</w:t>
      </w:r>
    </w:p>
    <w:p w:rsidR="0031118E" w:rsidRDefault="00DF15DA">
      <w:pPr>
        <w:rPr>
          <w:ins w:id="26" w:author="Sidey" w:date="2012-12-09T13:27:00Z"/>
        </w:rPr>
      </w:pPr>
      <w:r>
        <w:t>Juanita poco a poco ha ido mostrando una actitud comprometida (Commitment) frente al trabajo escolar y al dar cuenta de las tareas para la casa.   Igualmente ha comenzado a participar activamente en las clases y de manera entusiasta (Enthusiasm).  A través de la estrategia para avanzar en su comunicación</w:t>
      </w:r>
      <w:r w:rsidR="001A331F">
        <w:t xml:space="preserve"> oral</w:t>
      </w:r>
      <w:r>
        <w:t xml:space="preserve">, “Show &amp; tell”, logró mostrar rasgos de audaz (Risk-taker) y </w:t>
      </w:r>
      <w:r w:rsidR="00A02A08">
        <w:t xml:space="preserve">de </w:t>
      </w:r>
      <w:r>
        <w:t>comunicadora (Communicator)</w:t>
      </w:r>
      <w:r w:rsidR="00EF7393">
        <w:t xml:space="preserve">. </w:t>
      </w:r>
    </w:p>
    <w:p w:rsidR="00DF15DA" w:rsidRPr="0031118E" w:rsidRDefault="00DF15DA">
      <w:pPr>
        <w:rPr>
          <w:lang w:val="en-US"/>
          <w:rPrChange w:id="27" w:author="Sidey" w:date="2012-12-09T13:27:00Z">
            <w:rPr/>
          </w:rPrChange>
        </w:rPr>
      </w:pPr>
      <w:r w:rsidRPr="0031118E">
        <w:rPr>
          <w:lang w:val="en-US"/>
          <w:rPrChange w:id="28" w:author="Sidey" w:date="2012-12-09T13:27:00Z">
            <w:rPr/>
          </w:rPrChange>
        </w:rPr>
        <w:t xml:space="preserve"> </w:t>
      </w:r>
      <w:r w:rsidR="00692BFD" w:rsidRPr="0031118E">
        <w:rPr>
          <w:lang w:val="en-US"/>
          <w:rPrChange w:id="29" w:author="Sidey" w:date="2012-12-09T13:27:00Z">
            <w:rPr/>
          </w:rPrChange>
        </w:rPr>
        <w:t>Good effort Juanita, keep it up</w:t>
      </w:r>
      <w:r w:rsidRPr="0031118E">
        <w:rPr>
          <w:lang w:val="en-US"/>
          <w:rPrChange w:id="30" w:author="Sidey" w:date="2012-12-09T13:27:00Z">
            <w:rPr/>
          </w:rPrChange>
        </w:rPr>
        <w:t xml:space="preserve">! </w:t>
      </w:r>
    </w:p>
    <w:p w:rsidR="00302D0C" w:rsidRDefault="00302D0C">
      <w:pPr>
        <w:rPr>
          <w:b/>
        </w:rPr>
      </w:pPr>
      <w:r>
        <w:rPr>
          <w:b/>
        </w:rPr>
        <w:t>FELIPE</w:t>
      </w:r>
    </w:p>
    <w:p w:rsidR="00692BFD" w:rsidRDefault="00692BFD" w:rsidP="00692BFD">
      <w:pPr>
        <w:jc w:val="both"/>
      </w:pPr>
      <w:r>
        <w:t>Felipe</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demostró inquietud y curiosidad por aprender sobre los ciclos naturales al observar los diferentes libros en la biblioteca y al descubrir diversos puntos de referencia para desplazarse de un lugar a otro (Inquirer, knowledgeable).  También se le observó una actitud entusiasta (Enthusiasm) durante las diferentes encuestas realizadas, al </w:t>
      </w:r>
      <w:r w:rsidR="00E6454C">
        <w:t>observar lo que las personas utilizan</w:t>
      </w:r>
      <w:r>
        <w:t xml:space="preserve"> para organizarse en el tiempo y de auto confianza (Confidence) al saber cómo ubicarse en algunos lugares del colegio.</w:t>
      </w:r>
    </w:p>
    <w:p w:rsidR="00EB3B42" w:rsidRDefault="00692BFD" w:rsidP="00EB3B42">
      <w:r>
        <w:t>Respecto del segundo tema transdisciplinario,</w:t>
      </w:r>
      <w:r w:rsidRPr="00FE3899">
        <w:t xml:space="preserve"> </w:t>
      </w:r>
      <w:r>
        <w:t>“Qui</w:t>
      </w:r>
      <w:del w:id="31" w:author="Sidey" w:date="2012-12-09T13:28:00Z">
        <w:r w:rsidDel="0031118E">
          <w:delText>e</w:delText>
        </w:r>
      </w:del>
      <w:r>
        <w:t>nes Somos” (Who We Are), Felipe demostró tolerancia (Tolerance)  y respeto (Respect) al saber cómo poner en práctica sus habilidades al interactuar con los demás.  También reconoció la importancia de valorar los logros que las personas tienen de acuerdo a sus habili</w:t>
      </w:r>
      <w:r w:rsidR="00EB3B42">
        <w:t>dades (Open</w:t>
      </w:r>
      <w:ins w:id="32" w:author="Sidey" w:date="2012-12-09T13:28:00Z">
        <w:r w:rsidR="0031118E">
          <w:t>-</w:t>
        </w:r>
      </w:ins>
      <w:r w:rsidR="00EB3B42">
        <w:t xml:space="preserve"> Minded) y de ser equilibrado (Balanced) al reconocer los diferentes aspectos que implican el cuidado del cuerpo.</w:t>
      </w:r>
    </w:p>
    <w:p w:rsidR="0031118E" w:rsidRDefault="00692BFD">
      <w:pPr>
        <w:rPr>
          <w:ins w:id="33" w:author="Sidey" w:date="2012-12-09T13:28:00Z"/>
        </w:rPr>
      </w:pPr>
      <w:r>
        <w:t xml:space="preserve"> </w:t>
      </w:r>
      <w:r w:rsidR="00A02A08">
        <w:t xml:space="preserve">Felipe poco a poco ha ido mostrando una actitud comprometida (Commitment) frente al trabajo escolar.   Igualmente ha comenzado a participar activamente en las clases y de manera entusiasta (Enthusiasm). </w:t>
      </w:r>
    </w:p>
    <w:p w:rsidR="00302D0C" w:rsidRDefault="00A02A08">
      <w:pPr>
        <w:rPr>
          <w:b/>
        </w:rPr>
      </w:pPr>
      <w:r>
        <w:t xml:space="preserve"> Congratulations!</w:t>
      </w:r>
    </w:p>
    <w:p w:rsidR="00302D0C" w:rsidRDefault="00A02A08">
      <w:pPr>
        <w:rPr>
          <w:b/>
        </w:rPr>
      </w:pPr>
      <w:r>
        <w:rPr>
          <w:b/>
        </w:rPr>
        <w:t>VALENTINA H</w:t>
      </w:r>
    </w:p>
    <w:p w:rsidR="00692BFD" w:rsidRDefault="00692BFD" w:rsidP="00692BFD">
      <w:pPr>
        <w:jc w:val="both"/>
      </w:pP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sidR="00E6454C">
        <w:rPr>
          <w:lang w:val="es-ES"/>
        </w:rPr>
        <w:t>nos Encontramos en el</w:t>
      </w:r>
      <w:r w:rsidRPr="00861031">
        <w:rPr>
          <w:lang w:val="es-ES"/>
        </w:rPr>
        <w:t xml:space="preserve"> Tiempo </w:t>
      </w:r>
      <w:r w:rsidR="00E6454C">
        <w:rPr>
          <w:lang w:val="es-ES"/>
        </w:rPr>
        <w:t>y en el</w:t>
      </w:r>
      <w:r w:rsidRPr="00861031">
        <w:rPr>
          <w:lang w:val="es-ES"/>
        </w:rPr>
        <w:t xml:space="preserve"> Espacio</w:t>
      </w:r>
      <w:r>
        <w:rPr>
          <w:lang w:val="es-ES"/>
        </w:rPr>
        <w:t>”</w:t>
      </w:r>
      <w:r>
        <w:rPr>
          <w:b/>
          <w:lang w:val="es-ES"/>
        </w:rPr>
        <w:t xml:space="preserve">  (</w:t>
      </w:r>
      <w:r>
        <w:t xml:space="preserve">Where We Are In Place And Time), Valentina </w:t>
      </w:r>
      <w:r w:rsidR="00CF3981">
        <w:t xml:space="preserve">requirió de apoyo para fortalecer los atributos de indagadora (Inquirer) </w:t>
      </w:r>
      <w:r w:rsidR="0053295B">
        <w:t xml:space="preserve">y </w:t>
      </w:r>
      <w:r w:rsidR="0045282F">
        <w:t xml:space="preserve">para </w:t>
      </w:r>
      <w:r w:rsidR="0053295B">
        <w:t xml:space="preserve">asumir una actitud entusiasta </w:t>
      </w:r>
      <w:r w:rsidR="00CF3981">
        <w:t>(Enthusiasm) al realizar observaciones y encuestas sobre las herramientas que las personas utilizan para manejar el tiempo, al descubrir diversos puntos de referencia para desplazarse de un lugar a otro y al indagar en la bibliote</w:t>
      </w:r>
      <w:r w:rsidR="0053295B">
        <w:t>ca sobre los ciclos naturales</w:t>
      </w:r>
      <w:r w:rsidR="0045282F">
        <w:t xml:space="preserve">.  </w:t>
      </w:r>
    </w:p>
    <w:p w:rsidR="00EB3B42" w:rsidRDefault="00692BFD" w:rsidP="00EB3B42">
      <w:r>
        <w:t>Respecto del segundo tema transdisciplinario,</w:t>
      </w:r>
      <w:r w:rsidRPr="00FE3899">
        <w:t xml:space="preserve"> </w:t>
      </w:r>
      <w:r w:rsidR="00CF3981">
        <w:t>“Qui</w:t>
      </w:r>
      <w:del w:id="34" w:author="Sidey" w:date="2012-12-09T13:28:00Z">
        <w:r w:rsidR="00CF3981" w:rsidDel="0031118E">
          <w:delText>e</w:delText>
        </w:r>
      </w:del>
      <w:r w:rsidR="00CF3981">
        <w:t>nes Somos” (Who We Are), Valentina</w:t>
      </w:r>
      <w:r>
        <w:t xml:space="preserve"> demostró tolerancia (Tolerance)  y respeto (Respect) al saber cómo poner en práctica sus habilidades al interactuar con los demás.  También reconoció la </w:t>
      </w:r>
      <w:r>
        <w:lastRenderedPageBreak/>
        <w:t xml:space="preserve">importancia de valorar los logros que las personas tienen de acuerdo a sus habilidades (Open </w:t>
      </w:r>
      <w:ins w:id="35" w:author="Sidey" w:date="2012-12-09T13:28:00Z">
        <w:r w:rsidR="0031118E">
          <w:t>-</w:t>
        </w:r>
      </w:ins>
      <w:r>
        <w:t>Minded)</w:t>
      </w:r>
      <w:r w:rsidR="00EB3B42">
        <w:t xml:space="preserve"> y de ser equilibrada (Balanced) al reconocer los diferentes aspectos que implican el cuidado del cuerpo.</w:t>
      </w:r>
    </w:p>
    <w:p w:rsidR="0045282F" w:rsidRDefault="00692BFD" w:rsidP="00EB3B42">
      <w:r>
        <w:t xml:space="preserve"> </w:t>
      </w:r>
      <w:r w:rsidR="00A02A08">
        <w:t>A través de la estrategia para avanzar en su comunicación</w:t>
      </w:r>
      <w:r w:rsidR="001A331F">
        <w:t xml:space="preserve"> oral</w:t>
      </w:r>
      <w:r w:rsidR="00A02A08">
        <w:t xml:space="preserve">, “Show &amp; tell”, Valentina logró mostrar rasgos de audaz (Risk-taker) y de comunicadora (Communicator).  </w:t>
      </w:r>
      <w:del w:id="36" w:author="Sidey" w:date="2012-12-09T13:29:00Z">
        <w:r w:rsidR="00A02A08" w:rsidDel="0031118E">
          <w:delText xml:space="preserve">Congratulations!  </w:delText>
        </w:r>
      </w:del>
      <w:r w:rsidR="00A02A08">
        <w:t>Brindamos apoyo a Valentina para que se muestre más comprometida (Commitment) con el trabajo escolar</w:t>
      </w:r>
      <w:r w:rsidR="00CF3981">
        <w:t xml:space="preserve">, escuche atentamente las instrucciones </w:t>
      </w:r>
      <w:r w:rsidR="00A02A08">
        <w:t xml:space="preserve"> y muestre mayor disposici</w:t>
      </w:r>
      <w:r w:rsidR="004B3FB5">
        <w:t xml:space="preserve">ón </w:t>
      </w:r>
      <w:r w:rsidR="00CF3981">
        <w:t xml:space="preserve">para </w:t>
      </w:r>
      <w:r w:rsidR="0045282F">
        <w:t>a</w:t>
      </w:r>
      <w:r w:rsidR="004B3FB5" w:rsidRPr="004B3FB5">
        <w:t>d</w:t>
      </w:r>
      <w:r w:rsidR="0045282F">
        <w:t>quirir los nuevos aprendizajes</w:t>
      </w:r>
      <w:r w:rsidR="006B7D9B">
        <w:t>;</w:t>
      </w:r>
      <w:r w:rsidR="0045282F">
        <w:t xml:space="preserve"> también para que reconozca las habilidades que ya posee y las vaya poniendo en práctica de manera independiente, fortaleciendo así las actitudes de confianza (Confidence) y de independencia (Independence).</w:t>
      </w:r>
    </w:p>
    <w:p w:rsidR="00A02A08" w:rsidRPr="004B3FB5" w:rsidRDefault="004B3FB5" w:rsidP="00A02A08">
      <w:r w:rsidRPr="004B3FB5">
        <w:t xml:space="preserve"> </w:t>
      </w:r>
    </w:p>
    <w:p w:rsidR="00A02A08" w:rsidRDefault="004B3FB5">
      <w:r w:rsidRPr="004B3FB5">
        <w:rPr>
          <w:b/>
        </w:rPr>
        <w:t>TOMASZ</w:t>
      </w:r>
    </w:p>
    <w:p w:rsidR="00E6454C" w:rsidRDefault="00E6454C" w:rsidP="00E6454C">
      <w:pPr>
        <w:jc w:val="both"/>
      </w:pPr>
      <w:r>
        <w:t>Tomasz</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demostró inquietud y curiosidad por aprender sobre los ciclos naturales al observar los diferentes libros en la biblioteca y al descubrir diversos puntos de referencia para desplazarse de un lugar a otro (Inquirer, </w:t>
      </w:r>
      <w:del w:id="37" w:author="Sidey" w:date="2012-12-09T13:30:00Z">
        <w:r w:rsidDel="0031118E">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EB3B42" w:rsidRDefault="00E6454C" w:rsidP="00EB3B42">
      <w:r>
        <w:t>Respecto del segundo tema transdisciplinario,</w:t>
      </w:r>
      <w:r w:rsidRPr="00FE3899">
        <w:t xml:space="preserve"> </w:t>
      </w:r>
      <w:r>
        <w:t>“Qui</w:t>
      </w:r>
      <w:del w:id="38" w:author="Sidey" w:date="2012-12-09T13:30:00Z">
        <w:r w:rsidDel="0031118E">
          <w:delText>e</w:delText>
        </w:r>
      </w:del>
      <w:r>
        <w:t xml:space="preserve">nes Somos” (Who We Are), </w:t>
      </w:r>
      <w:r w:rsidR="006B7D9B">
        <w:t>Tomasz</w:t>
      </w:r>
      <w:r>
        <w:t xml:space="preserve"> se esforzó por demostrar tolerancia (Tolerance)  y respeto (Respect) al saber cómo poner en práctica sus habilidades al interactuar con los demás.  También reconoció la importancia de valorar los logros que las personas tienen de acuerdo a sus habili</w:t>
      </w:r>
      <w:r w:rsidR="00EB3B42">
        <w:t xml:space="preserve">dades (Open </w:t>
      </w:r>
      <w:ins w:id="39" w:author="Sidey" w:date="2012-12-09T13:30:00Z">
        <w:r w:rsidR="0031118E">
          <w:t>-</w:t>
        </w:r>
      </w:ins>
      <w:r w:rsidR="00EB3B42">
        <w:t>Minded)</w:t>
      </w:r>
      <w:r w:rsidR="00EB3B42" w:rsidRPr="00EB3B42">
        <w:t xml:space="preserve"> </w:t>
      </w:r>
      <w:r w:rsidR="00EB3B42">
        <w:t>y de ser equilibrado (Balanced) al reconocer los diferentes aspectos que implican el cuidado del cuerpo.</w:t>
      </w:r>
    </w:p>
    <w:p w:rsidR="004B3FB5" w:rsidRDefault="004B3FB5">
      <w:r>
        <w:t>Tomasz ha mostrado actitudes de cooperación (Cooperation), al tener la iniciativa de colaborar en el salón y de entusiasmo (Enthusiasm) al disfrutar de todas las actividades, los nuevos retos y aprendizajes</w:t>
      </w:r>
      <w:r w:rsidR="00156689">
        <w:t>.  A través de la estrategia para avanzar en su comunicación</w:t>
      </w:r>
      <w:r w:rsidR="001A331F">
        <w:t xml:space="preserve"> oral</w:t>
      </w:r>
      <w:r w:rsidR="00156689">
        <w:t>, “Show &amp; tell”, logró mostrar rasgos de audaz (Risk-taker) y de comunicador (Communicator).  Congratulations</w:t>
      </w:r>
      <w:r w:rsidR="006B7D9B">
        <w:t xml:space="preserve"> Tomasz, keep it up</w:t>
      </w:r>
      <w:r w:rsidR="00156689">
        <w:t>!</w:t>
      </w:r>
    </w:p>
    <w:p w:rsidR="00156689" w:rsidRPr="00156689" w:rsidRDefault="00156689">
      <w:pPr>
        <w:rPr>
          <w:b/>
        </w:rPr>
      </w:pPr>
      <w:r w:rsidRPr="00156689">
        <w:rPr>
          <w:b/>
        </w:rPr>
        <w:t>ANA SOFIA</w:t>
      </w:r>
    </w:p>
    <w:p w:rsidR="006B7D9B" w:rsidRDefault="006B7D9B" w:rsidP="006B7D9B">
      <w:pPr>
        <w:jc w:val="both"/>
      </w:pPr>
      <w:r>
        <w:t xml:space="preserve">Ana </w:t>
      </w:r>
      <w:del w:id="40" w:author="Sidey" w:date="2012-12-09T13:30:00Z">
        <w:r w:rsidDel="003F4BC6">
          <w:delText>s</w:delText>
        </w:r>
      </w:del>
      <w:r>
        <w:t>ofía</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demostró inquietud y curiosidad por aprender sobre los ciclos naturales al observar los diferentes libros en la biblioteca y al descubrir diversos puntos de referencia para desplazarse de un lugar a otro (Inquirer, </w:t>
      </w:r>
      <w:del w:id="41" w:author="Sidey" w:date="2012-12-09T13:31:00Z">
        <w:r w:rsidDel="003F4BC6">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EB3B42" w:rsidRDefault="006B7D9B" w:rsidP="00EB3B42">
      <w:r>
        <w:t>Respecto del segundo tema transdisciplinario,</w:t>
      </w:r>
      <w:r w:rsidRPr="00FE3899">
        <w:t xml:space="preserve"> </w:t>
      </w:r>
      <w:r>
        <w:t>“Qui</w:t>
      </w:r>
      <w:del w:id="42" w:author="Sidey" w:date="2012-12-09T13:31:00Z">
        <w:r w:rsidDel="003F4BC6">
          <w:delText>e</w:delText>
        </w:r>
      </w:del>
      <w:r>
        <w:t>nes Somos” (Who We Are), Ana Sofía se esforzó por demostrar tolerancia (Tolerance)  y respeto (Respect) al saber cómo poner en práctica sus habilidades al interactuar con los demás.  También reconoció la importancia de valorar los logros que las personas tienen de acuerdo a sus habili</w:t>
      </w:r>
      <w:r w:rsidR="00EB3B42">
        <w:t>dades (Open</w:t>
      </w:r>
      <w:ins w:id="43" w:author="Sidey" w:date="2012-12-09T13:31:00Z">
        <w:r w:rsidR="003F4BC6">
          <w:t>-</w:t>
        </w:r>
      </w:ins>
      <w:r w:rsidR="00EB3B42">
        <w:t xml:space="preserve"> Minded)</w:t>
      </w:r>
      <w:r w:rsidR="00EB3B42" w:rsidRPr="00EB3B42">
        <w:t xml:space="preserve"> </w:t>
      </w:r>
      <w:r w:rsidR="00EB3B42">
        <w:t>y de ser equilibrada (Balanced) al reconocer los diferentes aspectos que implican el cuidado del cuerpo.</w:t>
      </w:r>
    </w:p>
    <w:p w:rsidR="003F4BC6" w:rsidRDefault="00156689">
      <w:pPr>
        <w:rPr>
          <w:ins w:id="44" w:author="Sidey" w:date="2012-12-09T13:31:00Z"/>
        </w:rPr>
      </w:pPr>
      <w:r>
        <w:t xml:space="preserve">Ana Sofía se ha mostrado comprometida (Commitment) con el trabajo escolar, especialmente al seguir las instrucciones y al realizar </w:t>
      </w:r>
      <w:r w:rsidR="006B7D9B">
        <w:t>los trabajos y tareas para la casa</w:t>
      </w:r>
      <w:r w:rsidR="00E36312">
        <w:t xml:space="preserve">. </w:t>
      </w:r>
    </w:p>
    <w:p w:rsidR="00156689" w:rsidRDefault="00E36312">
      <w:r>
        <w:t xml:space="preserve"> Congratulations</w:t>
      </w:r>
      <w:r w:rsidR="006B7D9B">
        <w:t xml:space="preserve"> Ana Sofía</w:t>
      </w:r>
      <w:proofErr w:type="gramStart"/>
      <w:r>
        <w:t>!</w:t>
      </w:r>
      <w:proofErr w:type="gramEnd"/>
    </w:p>
    <w:p w:rsidR="00A95C42" w:rsidRDefault="00A95C42">
      <w:pPr>
        <w:rPr>
          <w:ins w:id="45" w:author="Sidey" w:date="2012-12-09T13:31:00Z"/>
          <w:b/>
        </w:rPr>
      </w:pPr>
    </w:p>
    <w:p w:rsidR="00E36312" w:rsidRDefault="00E36312">
      <w:pPr>
        <w:rPr>
          <w:b/>
        </w:rPr>
      </w:pPr>
      <w:r w:rsidRPr="00E36312">
        <w:rPr>
          <w:b/>
        </w:rPr>
        <w:lastRenderedPageBreak/>
        <w:t>JOSEFA</w:t>
      </w:r>
    </w:p>
    <w:p w:rsidR="00254D1B" w:rsidRDefault="00254D1B" w:rsidP="00254D1B">
      <w:pPr>
        <w:jc w:val="both"/>
      </w:pP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nos Encontramos en el</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Josefa demostró inquietud y curiosidad por aprender sobre los ciclos naturales al observar los diferentes libros en la biblioteca y al descubrir diversos puntos de referencia para desplazarse de un lugar a otro (Inquirer, </w:t>
      </w:r>
      <w:del w:id="46" w:author="Sidey" w:date="2012-12-09T13:31:00Z">
        <w:r w:rsidDel="00A95C42">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EB3B42" w:rsidRDefault="00254D1B" w:rsidP="00EB3B42">
      <w:r>
        <w:t>Respecto del segundo tema transdisciplinario,</w:t>
      </w:r>
      <w:r w:rsidRPr="00FE3899">
        <w:t xml:space="preserve"> </w:t>
      </w:r>
      <w:r>
        <w:t>“Qui</w:t>
      </w:r>
      <w:del w:id="47" w:author="Sidey" w:date="2012-12-09T13:32:00Z">
        <w:r w:rsidDel="00A95C42">
          <w:delText>e</w:delText>
        </w:r>
      </w:del>
      <w:r>
        <w:t>nes Somos” (Who We Are), Josefa demostró tolerancia (Tolerance)  y respeto (Respect) al saber cómo poner en práctica sus habilidades al interactuar con los demás.  También reconoció la importancia de valorar los logros que las personas tienen de acuerdo a sus habili</w:t>
      </w:r>
      <w:r w:rsidR="00EB3B42">
        <w:t>dades (Open</w:t>
      </w:r>
      <w:ins w:id="48" w:author="Sidey" w:date="2012-12-09T13:32:00Z">
        <w:r w:rsidR="00A95C42">
          <w:t>-</w:t>
        </w:r>
      </w:ins>
      <w:r w:rsidR="00EB3B42">
        <w:t xml:space="preserve"> Minded) y de ser equilibrada (Balanced) al reconocer los diferentes aspectos que implican el cuidado del cuerpo.</w:t>
      </w:r>
    </w:p>
    <w:p w:rsidR="00A95C42" w:rsidRDefault="007A4439" w:rsidP="00824C24">
      <w:pPr>
        <w:rPr>
          <w:ins w:id="49" w:author="Sidey" w:date="2012-12-09T13:33:00Z"/>
        </w:rPr>
      </w:pPr>
      <w:r>
        <w:t xml:space="preserve">Durante este periodo </w:t>
      </w:r>
      <w:r w:rsidRPr="007A4439">
        <w:t xml:space="preserve">Josefa </w:t>
      </w:r>
      <w:r w:rsidR="00254D1B">
        <w:t>sobresalió</w:t>
      </w:r>
      <w:r w:rsidRPr="007A4439">
        <w:t xml:space="preserve"> por su atributo de comunicadora (Communicator)</w:t>
      </w:r>
      <w:ins w:id="50" w:author="Sidey" w:date="2012-12-09T13:33:00Z">
        <w:r w:rsidR="00A95C42">
          <w:t>,</w:t>
        </w:r>
      </w:ins>
      <w:r>
        <w:t xml:space="preserve"> al expresarse con fluidez y espontaneidad tanto en español como en inglés</w:t>
      </w:r>
      <w:r w:rsidR="00824C24">
        <w:t xml:space="preserve">.  </w:t>
      </w:r>
    </w:p>
    <w:p w:rsidR="00824C24" w:rsidRDefault="00824C24" w:rsidP="00824C24">
      <w:r>
        <w:t>Congratulations</w:t>
      </w:r>
      <w:r w:rsidR="006C01F9">
        <w:t xml:space="preserve"> Josefa</w:t>
      </w:r>
      <w:r>
        <w:t>!</w:t>
      </w:r>
    </w:p>
    <w:p w:rsidR="00824C24" w:rsidRPr="00824C24" w:rsidRDefault="00824C24" w:rsidP="00824C24">
      <w:pPr>
        <w:rPr>
          <w:b/>
        </w:rPr>
      </w:pPr>
      <w:r w:rsidRPr="00824C24">
        <w:rPr>
          <w:b/>
        </w:rPr>
        <w:t>DAVID</w:t>
      </w:r>
    </w:p>
    <w:p w:rsidR="006C01F9" w:rsidRDefault="006C01F9" w:rsidP="006C01F9">
      <w:pPr>
        <w:jc w:val="both"/>
      </w:pPr>
      <w:r>
        <w:t>David</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demostró inquietud y curiosidad por aprender sobre los ciclos naturales al observar los diferentes libros en la biblioteca y al descubrir diversos puntos de referencia para desplazarse de un lugar a otro (Inquirer, </w:t>
      </w:r>
      <w:del w:id="51" w:author="Sidey" w:date="2012-12-09T13:33:00Z">
        <w:r w:rsidDel="00AE119B">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EB3B42" w:rsidRDefault="006C01F9" w:rsidP="00EB3B42">
      <w:r>
        <w:t>Respecto del segundo tema transdisciplinario,</w:t>
      </w:r>
      <w:r w:rsidRPr="00FE3899">
        <w:t xml:space="preserve"> </w:t>
      </w:r>
      <w:r>
        <w:t>“Qui</w:t>
      </w:r>
      <w:del w:id="52" w:author="Sidey" w:date="2012-12-09T13:33:00Z">
        <w:r w:rsidDel="00AE119B">
          <w:delText>e</w:delText>
        </w:r>
      </w:del>
      <w:r>
        <w:t>nes Somos” (Who We Are), David demostró tolerancia (Tolerance)  y respeto (Respect) al saber cómo poner en práctica sus habilidades al interactuar con los demás.  También reconoció la importancia de valorar los logros que las personas tienen de acuerdo a sus habili</w:t>
      </w:r>
      <w:r w:rsidR="00EB3B42">
        <w:t xml:space="preserve">dades (Open </w:t>
      </w:r>
      <w:ins w:id="53" w:author="Sidey" w:date="2012-12-09T13:34:00Z">
        <w:r w:rsidR="00AE119B">
          <w:t>-</w:t>
        </w:r>
      </w:ins>
      <w:r w:rsidR="00EB3B42">
        <w:t>Minded) y de ser equilibrado (Balanced) al reconocer los diferentes aspectos que implican el cuidado del cuerpo.</w:t>
      </w:r>
    </w:p>
    <w:p w:rsidR="00AE119B" w:rsidRDefault="00824C24">
      <w:pPr>
        <w:rPr>
          <w:ins w:id="54" w:author="Sidey" w:date="2012-12-09T13:33:00Z"/>
        </w:rPr>
      </w:pPr>
      <w:r>
        <w:t xml:space="preserve">David se mostró solidario (Caring) al enviar un libro para compartir con una de sus compañeras </w:t>
      </w:r>
      <w:r w:rsidR="009877C4">
        <w:t xml:space="preserve">con temas del interés de ella </w:t>
      </w:r>
      <w:r>
        <w:t xml:space="preserve">y de esta manera animarla a </w:t>
      </w:r>
      <w:r w:rsidR="009877C4">
        <w:t xml:space="preserve">disfrutar e </w:t>
      </w:r>
      <w:r>
        <w:t xml:space="preserve">integrarse con su grupo.  Por otro lado se le </w:t>
      </w:r>
      <w:r w:rsidR="006C01F9">
        <w:t>observó</w:t>
      </w:r>
      <w:r>
        <w:t xml:space="preserve"> una actitud colaboradora (Cooperation) al ayudar con la organización del salón. </w:t>
      </w:r>
    </w:p>
    <w:p w:rsidR="00824C24" w:rsidRPr="00AE119B" w:rsidRDefault="00824C24">
      <w:pPr>
        <w:rPr>
          <w:lang w:val="en-US"/>
          <w:rPrChange w:id="55" w:author="Sidey" w:date="2012-12-09T13:33:00Z">
            <w:rPr/>
          </w:rPrChange>
        </w:rPr>
      </w:pPr>
      <w:r w:rsidRPr="00AE119B">
        <w:rPr>
          <w:lang w:val="en-US"/>
          <w:rPrChange w:id="56" w:author="Sidey" w:date="2012-12-09T13:33:00Z">
            <w:rPr/>
          </w:rPrChange>
        </w:rPr>
        <w:t xml:space="preserve"> Congratulations</w:t>
      </w:r>
      <w:r w:rsidR="006C01F9" w:rsidRPr="00AE119B">
        <w:rPr>
          <w:lang w:val="en-US"/>
          <w:rPrChange w:id="57" w:author="Sidey" w:date="2012-12-09T13:33:00Z">
            <w:rPr/>
          </w:rPrChange>
        </w:rPr>
        <w:t xml:space="preserve"> David</w:t>
      </w:r>
      <w:r w:rsidR="009877C4" w:rsidRPr="00AE119B">
        <w:rPr>
          <w:lang w:val="en-US"/>
          <w:rPrChange w:id="58" w:author="Sidey" w:date="2012-12-09T13:33:00Z">
            <w:rPr/>
          </w:rPrChange>
        </w:rPr>
        <w:t>, keep on doing</w:t>
      </w:r>
      <w:r w:rsidRPr="00AE119B">
        <w:rPr>
          <w:lang w:val="en-US"/>
          <w:rPrChange w:id="59" w:author="Sidey" w:date="2012-12-09T13:33:00Z">
            <w:rPr/>
          </w:rPrChange>
        </w:rPr>
        <w:t>!</w:t>
      </w:r>
    </w:p>
    <w:p w:rsidR="00E36312" w:rsidRDefault="00824C24">
      <w:pPr>
        <w:rPr>
          <w:b/>
        </w:rPr>
      </w:pPr>
      <w:r w:rsidRPr="00824C24">
        <w:rPr>
          <w:b/>
        </w:rPr>
        <w:t xml:space="preserve">SIMÓN </w:t>
      </w:r>
    </w:p>
    <w:p w:rsidR="009877C4" w:rsidRDefault="009877C4" w:rsidP="009877C4">
      <w:pPr>
        <w:jc w:val="both"/>
      </w:pPr>
      <w:r>
        <w:t>Simón</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demostró inquietud y curiosidad por aprender sobre los ciclos naturales al observar los diferentes libros en la biblioteca y al descubrir diversos puntos de referencia para desplazarse de un lugar a otro (Inquirer, </w:t>
      </w:r>
      <w:del w:id="60" w:author="Sidey" w:date="2012-12-09T13:34:00Z">
        <w:r w:rsidDel="00A4742C">
          <w:delText>k</w:delText>
        </w:r>
      </w:del>
      <w:r>
        <w:t>nowledgeable).  Estos atributos también fueron evidentes al mostrar su iniciativa por la lectura de libros sobre otros temas.  También se le observó una actitud entusiasta (Enthusiasm) durante las diferentes encuestas realizadas, al observar lo que las personas utilizan para organizarse en el tiempo y de auto confianza (Confidence) al saber cómo ubicarse en algunos lugares del colegio.</w:t>
      </w:r>
    </w:p>
    <w:p w:rsidR="00EB3B42" w:rsidRDefault="009877C4" w:rsidP="00EB3B42">
      <w:r>
        <w:t>Respecto del segundo tema transdisciplinario,</w:t>
      </w:r>
      <w:r w:rsidRPr="00FE3899">
        <w:t xml:space="preserve"> </w:t>
      </w:r>
      <w:r>
        <w:t>“Qui</w:t>
      </w:r>
      <w:del w:id="61" w:author="Sidey" w:date="2012-12-09T13:34:00Z">
        <w:r w:rsidDel="00A4742C">
          <w:delText>e</w:delText>
        </w:r>
      </w:del>
      <w:r>
        <w:t xml:space="preserve">nes Somos” (Who We Are), Simón demostró tolerancia (Tolerance)  y respeto (Respect)  al saber cómo poner en práctica sus habilidades al interactuar con los demás.  También reconoció la </w:t>
      </w:r>
      <w:r>
        <w:lastRenderedPageBreak/>
        <w:t>importancia de valorar los logros que las personas tienen de acuerdo a sus habili</w:t>
      </w:r>
      <w:r w:rsidR="00EB3B42">
        <w:t>dades (Open</w:t>
      </w:r>
      <w:ins w:id="62" w:author="Sidey" w:date="2012-12-09T13:35:00Z">
        <w:r w:rsidR="00A4742C">
          <w:t>-</w:t>
        </w:r>
      </w:ins>
      <w:r w:rsidR="00EB3B42">
        <w:t xml:space="preserve"> Minded)</w:t>
      </w:r>
      <w:r w:rsidR="00EB3B42" w:rsidRPr="00EB3B42">
        <w:t xml:space="preserve"> </w:t>
      </w:r>
      <w:r w:rsidR="00EB3B42">
        <w:t>y de ser equilibrado (Balanced) al reconocer los diferentes aspectos que implican el cuidado del cuerpo.</w:t>
      </w:r>
    </w:p>
    <w:p w:rsidR="00A4742C" w:rsidRDefault="009877C4" w:rsidP="009877C4">
      <w:pPr>
        <w:jc w:val="both"/>
        <w:rPr>
          <w:ins w:id="63" w:author="Sidey" w:date="2012-12-09T13:35:00Z"/>
        </w:rPr>
      </w:pPr>
      <w:r>
        <w:t xml:space="preserve">Es necesario fortalecer a Simón en el atributo de ser reflexivo (Reflective), de manera que reconozca cuando debe mejorar su comportamiento, al seguir las instrucciones dadas y al realizar sus trabajos en clase demostrando mayor esmero. </w:t>
      </w:r>
    </w:p>
    <w:p w:rsidR="009877C4" w:rsidRDefault="009877C4" w:rsidP="009877C4">
      <w:pPr>
        <w:jc w:val="both"/>
      </w:pPr>
      <w:del w:id="64" w:author="Sidey" w:date="2012-12-09T13:35:00Z">
        <w:r w:rsidDel="00A4742C">
          <w:delText xml:space="preserve"> </w:delText>
        </w:r>
      </w:del>
      <w:r>
        <w:t>Try  your best Simón</w:t>
      </w:r>
      <w:proofErr w:type="gramStart"/>
      <w:r>
        <w:t>!</w:t>
      </w:r>
      <w:proofErr w:type="gramEnd"/>
    </w:p>
    <w:p w:rsidR="009877C4" w:rsidRDefault="009877C4">
      <w:pPr>
        <w:rPr>
          <w:b/>
        </w:rPr>
      </w:pPr>
    </w:p>
    <w:p w:rsidR="00824C24" w:rsidRDefault="00824C24">
      <w:pPr>
        <w:rPr>
          <w:b/>
        </w:rPr>
      </w:pPr>
      <w:r>
        <w:rPr>
          <w:b/>
        </w:rPr>
        <w:t>MARIA ALEJANDRA</w:t>
      </w:r>
    </w:p>
    <w:p w:rsidR="00E11124" w:rsidRDefault="00E11124" w:rsidP="00E11124">
      <w:pPr>
        <w:jc w:val="both"/>
      </w:pP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nos Encontramos en el</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María Alejandra demostró inquietud y curiosidad por aprender sobre los ciclos naturales al observar los diferentes libros en la biblioteca y al descubrir diversos puntos de referencia para desplazarse de un lugar a otro (Inquirer, </w:t>
      </w:r>
      <w:del w:id="65" w:author="Sidey" w:date="2012-12-09T13:35:00Z">
        <w:r w:rsidDel="0045403B">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EB3B42" w:rsidRDefault="00E11124" w:rsidP="00EB3B42">
      <w:r>
        <w:t>Respecto del segundo tema transdisciplinario,</w:t>
      </w:r>
      <w:r w:rsidRPr="00FE3899">
        <w:t xml:space="preserve"> </w:t>
      </w:r>
      <w:r>
        <w:t>“Qui</w:t>
      </w:r>
      <w:del w:id="66" w:author="Sidey" w:date="2012-12-09T13:35:00Z">
        <w:r w:rsidDel="0045403B">
          <w:delText>e</w:delText>
        </w:r>
      </w:del>
      <w:r>
        <w:t xml:space="preserve">nes Somos” (Who We Are), </w:t>
      </w:r>
      <w:r w:rsidR="00AB019F">
        <w:t>María Alejandra</w:t>
      </w:r>
      <w:r>
        <w:t xml:space="preserve"> demostró tolerancia (Tolerance)  y respeto (Respect) al saber cómo poner en práctica sus habilidades al interactuar con los demás.  También reconoció la importancia de valorar los logros que las personas tienen de acuerdo a sus habili</w:t>
      </w:r>
      <w:r w:rsidR="00EB3B42">
        <w:t>dades (Open</w:t>
      </w:r>
      <w:ins w:id="67" w:author="Sidey" w:date="2012-12-09T13:36:00Z">
        <w:r w:rsidR="0045403B">
          <w:t>-</w:t>
        </w:r>
      </w:ins>
      <w:r w:rsidR="00EB3B42">
        <w:t xml:space="preserve"> Minded) y </w:t>
      </w:r>
      <w:del w:id="68" w:author="Sidey" w:date="2012-12-09T13:36:00Z">
        <w:r w:rsidR="00EB3B42" w:rsidDel="0045403B">
          <w:delText>y</w:delText>
        </w:r>
      </w:del>
      <w:r w:rsidR="00EB3B42">
        <w:t xml:space="preserve"> de ser equilibrado (Balanced) al reconocer los diferentes aspectos que implican el cuidado del cuerpo.</w:t>
      </w:r>
    </w:p>
    <w:p w:rsidR="0045403B" w:rsidRDefault="00824C24">
      <w:pPr>
        <w:rPr>
          <w:ins w:id="69" w:author="Sidey" w:date="2012-12-09T13:36:00Z"/>
        </w:rPr>
      </w:pPr>
      <w:r>
        <w:t xml:space="preserve">María Alejandra sobresalió además por el atributo de la solidaridad (Caring) al preferir compartir con los demás algo de su agrado antes que tomarlo para </w:t>
      </w:r>
      <w:r w:rsidR="00CE56A6">
        <w:t>sí</w:t>
      </w:r>
      <w:r>
        <w:t xml:space="preserve"> misma y por ser audaz (Risk-taker)</w:t>
      </w:r>
      <w:ins w:id="70" w:author="Sidey" w:date="2012-12-09T13:36:00Z">
        <w:r w:rsidR="0045403B">
          <w:t>,</w:t>
        </w:r>
      </w:ins>
      <w:r>
        <w:t xml:space="preserve"> al comer frutas que no son de su preferencia como la sandía.  </w:t>
      </w:r>
    </w:p>
    <w:p w:rsidR="00824C24" w:rsidRPr="00976E43" w:rsidRDefault="00824C24">
      <w:pPr>
        <w:rPr>
          <w:lang w:val="en-US"/>
          <w:rPrChange w:id="71" w:author="Sidey" w:date="2012-12-09T13:36:00Z">
            <w:rPr/>
          </w:rPrChange>
        </w:rPr>
      </w:pPr>
      <w:r w:rsidRPr="00976E43">
        <w:rPr>
          <w:lang w:val="en-US"/>
          <w:rPrChange w:id="72" w:author="Sidey" w:date="2012-12-09T13:36:00Z">
            <w:rPr/>
          </w:rPrChange>
        </w:rPr>
        <w:t>Congratulations</w:t>
      </w:r>
      <w:r w:rsidR="00AB019F" w:rsidRPr="00976E43">
        <w:rPr>
          <w:lang w:val="en-US"/>
          <w:rPrChange w:id="73" w:author="Sidey" w:date="2012-12-09T13:36:00Z">
            <w:rPr/>
          </w:rPrChange>
        </w:rPr>
        <w:t xml:space="preserve"> María Alejandra, keep on doing your best</w:t>
      </w:r>
      <w:r w:rsidRPr="00976E43">
        <w:rPr>
          <w:lang w:val="en-US"/>
          <w:rPrChange w:id="74" w:author="Sidey" w:date="2012-12-09T13:36:00Z">
            <w:rPr/>
          </w:rPrChange>
        </w:rPr>
        <w:t>!</w:t>
      </w:r>
    </w:p>
    <w:p w:rsidR="00824C24" w:rsidRPr="00B429CC" w:rsidRDefault="00B429CC">
      <w:pPr>
        <w:rPr>
          <w:b/>
        </w:rPr>
      </w:pPr>
      <w:r w:rsidRPr="00B429CC">
        <w:rPr>
          <w:b/>
        </w:rPr>
        <w:t>JACOBO</w:t>
      </w:r>
    </w:p>
    <w:p w:rsidR="00AB019F" w:rsidRDefault="00AB019F" w:rsidP="00AB019F">
      <w:pPr>
        <w:jc w:val="both"/>
      </w:pPr>
      <w:r>
        <w:t>Jacobo</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demostró inquietud y curiosidad por aprender sobre los ciclos naturales al observar los diferentes libros en la biblioteca y al descubrir diversos puntos de referencia para desplazarse de un lugar a otro (Inquirer, </w:t>
      </w:r>
      <w:del w:id="75" w:author="Sidey" w:date="2012-12-09T13:36:00Z">
        <w:r w:rsidDel="00976E43">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446B82" w:rsidRDefault="00AB019F" w:rsidP="00446B82">
      <w:r>
        <w:t>Respecto del segundo tema transdisciplinario,</w:t>
      </w:r>
      <w:r w:rsidRPr="00FE3899">
        <w:t xml:space="preserve"> </w:t>
      </w:r>
      <w:r>
        <w:t>“Qui</w:t>
      </w:r>
      <w:del w:id="76" w:author="Sidey" w:date="2012-12-09T13:37:00Z">
        <w:r w:rsidDel="00976E43">
          <w:delText>e</w:delText>
        </w:r>
      </w:del>
      <w:r>
        <w:t>nes Somos” (Who We Are), Jacobo se esforzó por demostrar tolerancia (Tolerance)  y respeto (Respect) al saber cómo poner en práctica sus habilidades al interactuar con los demás.  También reconoció la importancia de valorar los logros que las personas tienen de acuerdo a sus habili</w:t>
      </w:r>
      <w:r w:rsidR="00446B82">
        <w:t>dades (Open</w:t>
      </w:r>
      <w:ins w:id="77" w:author="Sidey" w:date="2012-12-09T13:38:00Z">
        <w:r w:rsidR="00976E43">
          <w:t>-</w:t>
        </w:r>
      </w:ins>
      <w:r w:rsidR="00446B82">
        <w:t xml:space="preserve"> Minded) y de ser equilibrado (Balanced) al reconocer los diferentes aspectos que implican el cuidado del cuerpo.</w:t>
      </w:r>
    </w:p>
    <w:p w:rsidR="00B429CC" w:rsidRDefault="00AB019F" w:rsidP="00B429CC">
      <w:r>
        <w:t xml:space="preserve">Jacobo, a lo largo del período avanzó notablemente en el atributo de ser reflexivo (Reflective), reconociendo cuando debía mejorar en algún aspecto y esforzándose por cumplirlo.  </w:t>
      </w:r>
      <w:r w:rsidR="00B429CC">
        <w:t>Igualment</w:t>
      </w:r>
      <w:r>
        <w:t xml:space="preserve">e  sobresalió </w:t>
      </w:r>
      <w:r w:rsidR="00B429CC">
        <w:t>por los atributos de ser audaz (Risk-taker) y comunicador  (Communicator) al expresar de manera espontánea una frase larga empleando vocabulario en inglés.  Congratulations</w:t>
      </w:r>
      <w:r>
        <w:t xml:space="preserve"> Jacobo, keep it up</w:t>
      </w:r>
      <w:r w:rsidR="00B429CC">
        <w:t>!</w:t>
      </w:r>
    </w:p>
    <w:p w:rsidR="00824C24" w:rsidRDefault="00B429CC">
      <w:pPr>
        <w:rPr>
          <w:b/>
        </w:rPr>
      </w:pPr>
      <w:r w:rsidRPr="00B429CC">
        <w:rPr>
          <w:b/>
        </w:rPr>
        <w:t>GERARDO</w:t>
      </w:r>
    </w:p>
    <w:p w:rsidR="00793D12" w:rsidRDefault="00793D12" w:rsidP="00793D12">
      <w:pPr>
        <w:jc w:val="both"/>
      </w:pPr>
      <w:r>
        <w:lastRenderedPageBreak/>
        <w:t>Gerardo</w:t>
      </w:r>
      <w:r w:rsidRPr="003E4158">
        <w:t xml:space="preserve"> </w:t>
      </w: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 xml:space="preserve">nos Encontramos en el </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Where We Are in Place and Time), demostró inquietud y curiosidad por aprender sobre los ciclos naturales al observar los diferentes libros en la biblioteca y al descubrir diversos puntos de referencia para desplazarse de un lugar a otro (Inquirer, knowledgeable).  Estos atributos también fueron evidentes al mostrar su iniciativa por la lectura de libros sobre otros temas.  También se le observó una actitud entusiasta (Enthusiasm) durante las diferentes encuestas realizadas, al observar lo que las personas utilizan para organizarse en el tiempo y de auto confianza (Confidence) al saber cómo ubicarse en algunos lugares del colegio.</w:t>
      </w:r>
    </w:p>
    <w:p w:rsidR="00446B82" w:rsidRDefault="00793D12" w:rsidP="00446B82">
      <w:r>
        <w:t>Respecto del segundo tema transdisciplinario,</w:t>
      </w:r>
      <w:r w:rsidRPr="00FE3899">
        <w:t xml:space="preserve"> </w:t>
      </w:r>
      <w:r>
        <w:t>“Qui</w:t>
      </w:r>
      <w:del w:id="78" w:author="Sidey" w:date="2012-12-09T13:38:00Z">
        <w:r w:rsidDel="00976E43">
          <w:delText>e</w:delText>
        </w:r>
      </w:del>
      <w:r>
        <w:t>nes Somos” (Who We Are), Gerardo demostró tolerancia (Tolerance)  y respeto (Respect)  al saber cómo poner en práctica sus habilidades al interactuar con los demás.  También reconoció la importancia de valorar los logros que las personas tienen de acuerdo a sus habili</w:t>
      </w:r>
      <w:r w:rsidR="00446B82">
        <w:t xml:space="preserve">dades (Open </w:t>
      </w:r>
      <w:ins w:id="79" w:author="Sidey" w:date="2012-12-09T13:39:00Z">
        <w:r w:rsidR="00976E43">
          <w:t>-</w:t>
        </w:r>
      </w:ins>
      <w:r w:rsidR="00446B82">
        <w:t>Minded) y de ser equilibrado (Balanced) al reconocer los diferentes aspectos que implican el cuidado del cuerpo.</w:t>
      </w:r>
    </w:p>
    <w:p w:rsidR="00976E43" w:rsidRDefault="00B429CC">
      <w:pPr>
        <w:rPr>
          <w:ins w:id="80" w:author="Sidey" w:date="2012-12-09T13:39:00Z"/>
        </w:rPr>
      </w:pPr>
      <w:r w:rsidRPr="00B429CC">
        <w:t xml:space="preserve">Gerardo </w:t>
      </w:r>
      <w:r>
        <w:t xml:space="preserve">sobresalió además por su actitud de compromiso (Commitment) en el seguimiento de normas y  frente al trabajo escolar.  Por otro lado </w:t>
      </w:r>
      <w:r w:rsidR="00793D12">
        <w:t>demostró avances significativos</w:t>
      </w:r>
      <w:r>
        <w:t xml:space="preserve"> en su auto confianza (Confidence) frente a rutinas y procedimientos del día a día. </w:t>
      </w:r>
    </w:p>
    <w:p w:rsidR="00B429CC" w:rsidRPr="00976E43" w:rsidRDefault="00B429CC">
      <w:pPr>
        <w:rPr>
          <w:lang w:val="en-US"/>
          <w:rPrChange w:id="81" w:author="Sidey" w:date="2012-12-09T13:39:00Z">
            <w:rPr/>
          </w:rPrChange>
        </w:rPr>
      </w:pPr>
      <w:r w:rsidRPr="00976E43">
        <w:rPr>
          <w:lang w:val="en-US"/>
          <w:rPrChange w:id="82" w:author="Sidey" w:date="2012-12-09T13:39:00Z">
            <w:rPr/>
          </w:rPrChange>
        </w:rPr>
        <w:t xml:space="preserve"> Congratulations</w:t>
      </w:r>
      <w:r w:rsidR="00793D12" w:rsidRPr="00976E43">
        <w:rPr>
          <w:lang w:val="en-US"/>
          <w:rPrChange w:id="83" w:author="Sidey" w:date="2012-12-09T13:39:00Z">
            <w:rPr/>
          </w:rPrChange>
        </w:rPr>
        <w:t xml:space="preserve"> Gerardo, keep on doing your best</w:t>
      </w:r>
      <w:r w:rsidRPr="00976E43">
        <w:rPr>
          <w:lang w:val="en-US"/>
          <w:rPrChange w:id="84" w:author="Sidey" w:date="2012-12-09T13:39:00Z">
            <w:rPr/>
          </w:rPrChange>
        </w:rPr>
        <w:t>!</w:t>
      </w:r>
    </w:p>
    <w:p w:rsidR="00793D12" w:rsidRPr="00976E43" w:rsidRDefault="00793D12">
      <w:pPr>
        <w:rPr>
          <w:b/>
          <w:lang w:val="en-US"/>
          <w:rPrChange w:id="85" w:author="Sidey" w:date="2012-12-09T13:39:00Z">
            <w:rPr>
              <w:b/>
            </w:rPr>
          </w:rPrChange>
        </w:rPr>
      </w:pPr>
    </w:p>
    <w:p w:rsidR="00793D12" w:rsidRPr="00976E43" w:rsidRDefault="00793D12">
      <w:pPr>
        <w:rPr>
          <w:b/>
          <w:lang w:val="en-US"/>
          <w:rPrChange w:id="86" w:author="Sidey" w:date="2012-12-09T13:39:00Z">
            <w:rPr>
              <w:b/>
            </w:rPr>
          </w:rPrChange>
        </w:rPr>
      </w:pPr>
    </w:p>
    <w:p w:rsidR="00B429CC" w:rsidRDefault="00B429CC">
      <w:pPr>
        <w:rPr>
          <w:b/>
        </w:rPr>
      </w:pPr>
      <w:r w:rsidRPr="00B429CC">
        <w:rPr>
          <w:b/>
        </w:rPr>
        <w:t>VALENTINA SIOUFI</w:t>
      </w:r>
    </w:p>
    <w:p w:rsidR="00793D12" w:rsidRDefault="00793D12" w:rsidP="00793D12">
      <w:pPr>
        <w:jc w:val="both"/>
      </w:pP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00B412D6">
        <w:rPr>
          <w:lang w:val="es-ES"/>
        </w:rPr>
        <w:t xml:space="preserve"> </w:t>
      </w:r>
      <w:r>
        <w:rPr>
          <w:lang w:val="es-ES"/>
        </w:rPr>
        <w:t>nos Encontramos en el</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Valentina demostró inquietud y curiosidad por aprender sobre los ciclos naturales al observar los diferentes libros en la biblioteca y al descubrir diversos puntos de referencia para desplazarse de un lugar a otro (Inquirer, </w:t>
      </w:r>
      <w:del w:id="87" w:author="Sidey" w:date="2012-12-09T13:39:00Z">
        <w:r w:rsidDel="00976E43">
          <w:delText>k</w:delText>
        </w:r>
      </w:del>
      <w:r>
        <w:t>nowledgeable).  Estos atributos también fueron evidentes al mostrar su iniciativa por la lectura de libros sobre otros temas.  También se le observó una actitud entusiasta (Enthusiasm) durante las diferentes encuestas realizadas, al observar lo que las personas utilizan para organizarse en el tiempo y de auto confianza (Confidence) al saber cómo ubicarse en algunos lugares del colegio.</w:t>
      </w:r>
    </w:p>
    <w:p w:rsidR="00793D12" w:rsidRDefault="00793D12">
      <w:r>
        <w:t>Respecto del segundo tema transdisciplinario,</w:t>
      </w:r>
      <w:r w:rsidRPr="00FE3899">
        <w:t xml:space="preserve"> </w:t>
      </w:r>
      <w:r>
        <w:t>“Qui</w:t>
      </w:r>
      <w:del w:id="88" w:author="Sidey" w:date="2012-12-09T13:39:00Z">
        <w:r w:rsidDel="00976E43">
          <w:delText>e</w:delText>
        </w:r>
      </w:del>
      <w:r>
        <w:t xml:space="preserve">nes Somos” (Who We Are), Valentina demostró tolerancia (Tolerance)  y respeto (Respect) al saber cómo poner en práctica sus habilidades al interactuar con los demás.  También reconoció la importancia de valorar los logros que las personas tienen de acuerdo a sus habilidades (Open </w:t>
      </w:r>
      <w:ins w:id="89" w:author="Sidey" w:date="2012-12-09T13:40:00Z">
        <w:r w:rsidR="00976E43">
          <w:t>-</w:t>
        </w:r>
      </w:ins>
      <w:r>
        <w:t>Minded) y de ser equilibrada (Balanced) al reconocer los diferentes aspectos que implican el cuidado del cuerpo.</w:t>
      </w:r>
    </w:p>
    <w:p w:rsidR="00793D12" w:rsidRDefault="00793D12">
      <w:pPr>
        <w:rPr>
          <w:b/>
        </w:rPr>
      </w:pPr>
      <w:r>
        <w:t>Por otro lado, Valentina sobresalió por su solidaridad (Caring) al ofrecer su apoyo cuando algún compañero lo requirió.  Congratulations Valentina, keep it up!</w:t>
      </w:r>
    </w:p>
    <w:p w:rsidR="00B429CC" w:rsidRDefault="00571E5F">
      <w:pPr>
        <w:rPr>
          <w:b/>
        </w:rPr>
      </w:pPr>
      <w:r>
        <w:rPr>
          <w:b/>
        </w:rPr>
        <w:t>NICOLÁS</w:t>
      </w:r>
    </w:p>
    <w:p w:rsidR="00793D12" w:rsidRDefault="00793D12" w:rsidP="00793D12">
      <w:pPr>
        <w:jc w:val="both"/>
      </w:pP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Pr="00861031">
        <w:rPr>
          <w:b/>
          <w:lang w:val="es-ES"/>
        </w:rPr>
        <w:t xml:space="preserve"> </w:t>
      </w:r>
      <w:r>
        <w:rPr>
          <w:lang w:val="es-ES"/>
        </w:rPr>
        <w:t>nos Encontramos en el</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Nicolás demostró inquietud y curiosidad por aprender sobre los ciclos naturales al observar los diferentes libros en la biblioteca y al descubrir diversos puntos de referencia para desplazarse de un lugar a otro (Inquirer, </w:t>
      </w:r>
      <w:del w:id="90" w:author="Sidey" w:date="2012-12-09T13:40:00Z">
        <w:r w:rsidDel="0028244A">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793D12" w:rsidRDefault="00793D12" w:rsidP="00793D12">
      <w:r>
        <w:lastRenderedPageBreak/>
        <w:t>Respecto del segundo tema transdisciplinario,</w:t>
      </w:r>
      <w:r w:rsidRPr="00FE3899">
        <w:t xml:space="preserve"> </w:t>
      </w:r>
      <w:r>
        <w:t>“Qui</w:t>
      </w:r>
      <w:del w:id="91" w:author="Sidey" w:date="2012-12-09T13:40:00Z">
        <w:r w:rsidDel="0028244A">
          <w:delText>e</w:delText>
        </w:r>
      </w:del>
      <w:r>
        <w:t xml:space="preserve">nes Somos” (Who We Are), Nicolás demostró tolerancia (Tolerance)  y respeto (Respect) al saber cómo poner en práctica sus habilidades al interactuar con los demás.  También reconoció la importancia de valorar los logros que las personas tienen de acuerdo a sus habilidades (Open </w:t>
      </w:r>
      <w:ins w:id="92" w:author="Sidey" w:date="2012-12-09T13:40:00Z">
        <w:r w:rsidR="0028244A">
          <w:t>-</w:t>
        </w:r>
      </w:ins>
      <w:r>
        <w:t>Minded) y de ser equilibrado (Balanced) al reconocer los diferentes aspectos que implican el cuidado del cuerpo.</w:t>
      </w:r>
    </w:p>
    <w:p w:rsidR="0028244A" w:rsidRDefault="00EF7F0F">
      <w:pPr>
        <w:rPr>
          <w:ins w:id="93" w:author="Sidey" w:date="2012-12-09T13:40:00Z"/>
        </w:rPr>
      </w:pPr>
      <w:r>
        <w:t xml:space="preserve">Nicolás sobresalió además por su actitud de compromiso (Commitment) en el seguimiento de normas y  frente al trabajo escolar.  </w:t>
      </w:r>
    </w:p>
    <w:p w:rsidR="00571E5F" w:rsidRPr="0028244A" w:rsidRDefault="00EF7F0F">
      <w:pPr>
        <w:rPr>
          <w:lang w:val="en-US"/>
          <w:rPrChange w:id="94" w:author="Sidey" w:date="2012-12-09T13:41:00Z">
            <w:rPr/>
          </w:rPrChange>
        </w:rPr>
      </w:pPr>
      <w:r w:rsidRPr="0028244A">
        <w:rPr>
          <w:lang w:val="en-US"/>
          <w:rPrChange w:id="95" w:author="Sidey" w:date="2012-12-09T13:41:00Z">
            <w:rPr/>
          </w:rPrChange>
        </w:rPr>
        <w:t>Congratulations</w:t>
      </w:r>
      <w:r w:rsidR="00793D12" w:rsidRPr="0028244A">
        <w:rPr>
          <w:lang w:val="en-US"/>
          <w:rPrChange w:id="96" w:author="Sidey" w:date="2012-12-09T13:41:00Z">
            <w:rPr/>
          </w:rPrChange>
        </w:rPr>
        <w:t xml:space="preserve"> Nicolás, keep on doing your best</w:t>
      </w:r>
      <w:r w:rsidRPr="0028244A">
        <w:rPr>
          <w:lang w:val="en-US"/>
          <w:rPrChange w:id="97" w:author="Sidey" w:date="2012-12-09T13:41:00Z">
            <w:rPr/>
          </w:rPrChange>
        </w:rPr>
        <w:t>!</w:t>
      </w:r>
    </w:p>
    <w:p w:rsidR="00B429CC" w:rsidRDefault="00857889">
      <w:pPr>
        <w:rPr>
          <w:b/>
        </w:rPr>
      </w:pPr>
      <w:r>
        <w:rPr>
          <w:b/>
        </w:rPr>
        <w:t>JUAN FELIPE ZAPATA</w:t>
      </w:r>
    </w:p>
    <w:p w:rsidR="00857889" w:rsidRDefault="00857889" w:rsidP="00857889">
      <w:pPr>
        <w:jc w:val="both"/>
      </w:pPr>
      <w:r>
        <w:t>Durante el desarrollo del primer tema transdisciplinario trabajado en Kinder,</w:t>
      </w:r>
      <w:r w:rsidRPr="00861031">
        <w:rPr>
          <w:b/>
          <w:lang w:val="es-ES"/>
        </w:rPr>
        <w:t xml:space="preserve"> </w:t>
      </w:r>
      <w:r>
        <w:rPr>
          <w:b/>
          <w:lang w:val="es-ES"/>
        </w:rPr>
        <w:t>“</w:t>
      </w:r>
      <w:r w:rsidR="00B412D6">
        <w:rPr>
          <w:color w:val="FF0000"/>
          <w:lang w:val="es-ES"/>
        </w:rPr>
        <w:t>Dó</w:t>
      </w:r>
      <w:r w:rsidR="00B412D6" w:rsidRPr="00B412D6">
        <w:rPr>
          <w:color w:val="FF0000"/>
          <w:lang w:val="es-ES"/>
        </w:rPr>
        <w:t>nde</w:t>
      </w:r>
      <w:r w:rsidR="00B412D6">
        <w:rPr>
          <w:lang w:val="es-ES"/>
        </w:rPr>
        <w:t xml:space="preserve"> </w:t>
      </w:r>
      <w:r>
        <w:rPr>
          <w:lang w:val="es-ES"/>
        </w:rPr>
        <w:t>nos Encontramos en el</w:t>
      </w:r>
      <w:r w:rsidRPr="00861031">
        <w:rPr>
          <w:lang w:val="es-ES"/>
        </w:rPr>
        <w:t xml:space="preserve"> Tiempo </w:t>
      </w:r>
      <w:r>
        <w:rPr>
          <w:lang w:val="es-ES"/>
        </w:rPr>
        <w:t>y en el</w:t>
      </w:r>
      <w:r w:rsidRPr="00861031">
        <w:rPr>
          <w:lang w:val="es-ES"/>
        </w:rPr>
        <w:t xml:space="preserve"> Espacio</w:t>
      </w:r>
      <w:r>
        <w:rPr>
          <w:lang w:val="es-ES"/>
        </w:rPr>
        <w:t>”</w:t>
      </w:r>
      <w:r>
        <w:rPr>
          <w:b/>
          <w:lang w:val="es-ES"/>
        </w:rPr>
        <w:t xml:space="preserve">  (</w:t>
      </w:r>
      <w:r>
        <w:t xml:space="preserve">Where We Are In Place And Time), Juan Felipe demostró inquietud y curiosidad por aprender sobre los ciclos naturales al observar los diferentes libros en la biblioteca y al descubrir diversos puntos de referencia para desplazarse de un lugar a otro (Inquirer, </w:t>
      </w:r>
      <w:del w:id="98" w:author="Sidey" w:date="2012-12-09T13:41:00Z">
        <w:r w:rsidDel="0028244A">
          <w:delText>k</w:delText>
        </w:r>
      </w:del>
      <w:r>
        <w:t>nowledgeable).  También se le observó una actitud entusiasta (Enthusiasm) durante las diferentes encuestas realizadas, al observar lo que las personas utilizan para organizarse en el tiempo y de auto confianza (Confidence) al saber cómo ubicarse en algunos lugares del colegio.</w:t>
      </w:r>
    </w:p>
    <w:p w:rsidR="00857889" w:rsidRDefault="00857889" w:rsidP="00857889">
      <w:r>
        <w:t>Respecto del segundo tema transdisciplinario,</w:t>
      </w:r>
      <w:r w:rsidRPr="00FE3899">
        <w:t xml:space="preserve"> </w:t>
      </w:r>
      <w:r>
        <w:t>“Qui</w:t>
      </w:r>
      <w:del w:id="99" w:author="Sidey" w:date="2012-12-09T13:41:00Z">
        <w:r w:rsidDel="0028244A">
          <w:delText>e</w:delText>
        </w:r>
      </w:del>
      <w:r>
        <w:t xml:space="preserve">nes Somos” (Who We Are), Juan Felipe demostró tolerancia (Tolerance)  y respeto (Respect) al saber cómo poner en práctica sus habilidades al interactuar con los demás.  También reconoció la importancia de valorar los logros que las personas tienen de acuerdo a sus habilidades (Open </w:t>
      </w:r>
      <w:ins w:id="100" w:author="Sidey" w:date="2012-12-09T13:41:00Z">
        <w:r w:rsidR="0028244A">
          <w:t>-</w:t>
        </w:r>
      </w:ins>
      <w:r>
        <w:t>Minded) y de ser equilibrado (Balanced) al reconocer los diferentes aspectos que implican el cuidado del cuerpo.</w:t>
      </w:r>
    </w:p>
    <w:p w:rsidR="0028244A" w:rsidRDefault="00A375E5" w:rsidP="007B75CC">
      <w:pPr>
        <w:jc w:val="both"/>
        <w:rPr>
          <w:ins w:id="101" w:author="Sidey" w:date="2012-12-09T13:43:00Z"/>
          <w:color w:val="FF0000"/>
        </w:rPr>
      </w:pPr>
      <w:r w:rsidRPr="00BD7C4B">
        <w:t>A través de la estrategia para avanzar en su comunicación</w:t>
      </w:r>
      <w:r w:rsidR="00446B82" w:rsidRPr="00BD7C4B">
        <w:t xml:space="preserve"> oral</w:t>
      </w:r>
      <w:r w:rsidRPr="00BD7C4B">
        <w:t xml:space="preserve">, “Show &amp; tell”, Juan Felipe logró mostrar rasgos de audaz (Risk-taker) y de comunicador (Communicator).  </w:t>
      </w:r>
      <w:del w:id="102" w:author="Sidey" w:date="2012-12-09T13:43:00Z">
        <w:r w:rsidRPr="00BD7C4B" w:rsidDel="0028244A">
          <w:delText>Congratulations!</w:delText>
        </w:r>
      </w:del>
      <w:r w:rsidRPr="007B75CC">
        <w:rPr>
          <w:color w:val="FF0000"/>
        </w:rPr>
        <w:t xml:space="preserve"> </w:t>
      </w:r>
    </w:p>
    <w:p w:rsidR="0028244A" w:rsidRDefault="00A375E5" w:rsidP="007B75CC">
      <w:pPr>
        <w:jc w:val="both"/>
        <w:rPr>
          <w:ins w:id="103" w:author="Sidey" w:date="2012-12-09T13:44:00Z"/>
        </w:rPr>
      </w:pPr>
      <w:r>
        <w:t xml:space="preserve"> Brindamos apoyo a Juan Felipe </w:t>
      </w:r>
      <w:r w:rsidR="007B75CC">
        <w:t xml:space="preserve">para que reconozca las habilidades que ya posee y las vaya poniendo en práctica de manera independiente, fortaleciendo así las actitudes de confianza (Confidence) y de independencia (Independence).  </w:t>
      </w:r>
    </w:p>
    <w:p w:rsidR="007B75CC" w:rsidRDefault="007B75CC" w:rsidP="007B75CC">
      <w:pPr>
        <w:jc w:val="both"/>
      </w:pPr>
      <w:r>
        <w:t>Try your best Juan Felipe!</w:t>
      </w:r>
    </w:p>
    <w:sectPr w:rsidR="007B75CC" w:rsidSect="00B443A9">
      <w:pgSz w:w="12240" w:h="15840"/>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trackRevisions/>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CB8"/>
    <w:rsid w:val="0002479D"/>
    <w:rsid w:val="00033CB7"/>
    <w:rsid w:val="00042196"/>
    <w:rsid w:val="00050114"/>
    <w:rsid w:val="0009592A"/>
    <w:rsid w:val="000A77FC"/>
    <w:rsid w:val="000C0467"/>
    <w:rsid w:val="000C14D0"/>
    <w:rsid w:val="000D06D2"/>
    <w:rsid w:val="000D4786"/>
    <w:rsid w:val="001050C0"/>
    <w:rsid w:val="001055A4"/>
    <w:rsid w:val="00121A74"/>
    <w:rsid w:val="001411DA"/>
    <w:rsid w:val="00142E15"/>
    <w:rsid w:val="00156689"/>
    <w:rsid w:val="00175E80"/>
    <w:rsid w:val="00196CB3"/>
    <w:rsid w:val="001A14E8"/>
    <w:rsid w:val="001A331F"/>
    <w:rsid w:val="001B32CD"/>
    <w:rsid w:val="001C665E"/>
    <w:rsid w:val="001F5E9F"/>
    <w:rsid w:val="002071D6"/>
    <w:rsid w:val="0025195E"/>
    <w:rsid w:val="00254D1B"/>
    <w:rsid w:val="0028244A"/>
    <w:rsid w:val="002E0D23"/>
    <w:rsid w:val="002F2BB0"/>
    <w:rsid w:val="00302D0C"/>
    <w:rsid w:val="0031118E"/>
    <w:rsid w:val="00324B36"/>
    <w:rsid w:val="00337890"/>
    <w:rsid w:val="00354120"/>
    <w:rsid w:val="003A60B5"/>
    <w:rsid w:val="003E4158"/>
    <w:rsid w:val="003F2402"/>
    <w:rsid w:val="003F4244"/>
    <w:rsid w:val="003F4BC6"/>
    <w:rsid w:val="003F55E1"/>
    <w:rsid w:val="00411777"/>
    <w:rsid w:val="00411D74"/>
    <w:rsid w:val="00446B82"/>
    <w:rsid w:val="0045282F"/>
    <w:rsid w:val="0045403B"/>
    <w:rsid w:val="00481A52"/>
    <w:rsid w:val="0048230B"/>
    <w:rsid w:val="004B3FB5"/>
    <w:rsid w:val="004C0761"/>
    <w:rsid w:val="004D599C"/>
    <w:rsid w:val="004F7EAF"/>
    <w:rsid w:val="00500E66"/>
    <w:rsid w:val="00524AFF"/>
    <w:rsid w:val="00526EFE"/>
    <w:rsid w:val="0053295B"/>
    <w:rsid w:val="005439B3"/>
    <w:rsid w:val="00543A11"/>
    <w:rsid w:val="00545178"/>
    <w:rsid w:val="00571E5F"/>
    <w:rsid w:val="005730D7"/>
    <w:rsid w:val="0058760A"/>
    <w:rsid w:val="005905F5"/>
    <w:rsid w:val="005C5C0B"/>
    <w:rsid w:val="005D1F58"/>
    <w:rsid w:val="0060197A"/>
    <w:rsid w:val="00644B7E"/>
    <w:rsid w:val="00692BFD"/>
    <w:rsid w:val="006B7D9B"/>
    <w:rsid w:val="006C01F9"/>
    <w:rsid w:val="006C41FC"/>
    <w:rsid w:val="006E4012"/>
    <w:rsid w:val="00760007"/>
    <w:rsid w:val="007778F4"/>
    <w:rsid w:val="00784C6F"/>
    <w:rsid w:val="00784D43"/>
    <w:rsid w:val="00793D12"/>
    <w:rsid w:val="007A4439"/>
    <w:rsid w:val="007B75CC"/>
    <w:rsid w:val="007C698F"/>
    <w:rsid w:val="007E121D"/>
    <w:rsid w:val="007F1EEB"/>
    <w:rsid w:val="00812F87"/>
    <w:rsid w:val="00816A42"/>
    <w:rsid w:val="00823C6C"/>
    <w:rsid w:val="00824C24"/>
    <w:rsid w:val="0083488D"/>
    <w:rsid w:val="008545DF"/>
    <w:rsid w:val="00857889"/>
    <w:rsid w:val="00861031"/>
    <w:rsid w:val="00866EC1"/>
    <w:rsid w:val="00874A23"/>
    <w:rsid w:val="00883C28"/>
    <w:rsid w:val="0089418B"/>
    <w:rsid w:val="008D4053"/>
    <w:rsid w:val="008F1544"/>
    <w:rsid w:val="00901AA6"/>
    <w:rsid w:val="00937899"/>
    <w:rsid w:val="00976E43"/>
    <w:rsid w:val="00981E12"/>
    <w:rsid w:val="009877C4"/>
    <w:rsid w:val="009B3A43"/>
    <w:rsid w:val="009E3FDA"/>
    <w:rsid w:val="00A02A08"/>
    <w:rsid w:val="00A06816"/>
    <w:rsid w:val="00A1337A"/>
    <w:rsid w:val="00A33CB8"/>
    <w:rsid w:val="00A375E5"/>
    <w:rsid w:val="00A43FE6"/>
    <w:rsid w:val="00A4742C"/>
    <w:rsid w:val="00A60069"/>
    <w:rsid w:val="00A86E95"/>
    <w:rsid w:val="00A95C42"/>
    <w:rsid w:val="00AA6FC3"/>
    <w:rsid w:val="00AA70FD"/>
    <w:rsid w:val="00AB019F"/>
    <w:rsid w:val="00AB463A"/>
    <w:rsid w:val="00AE119B"/>
    <w:rsid w:val="00AF3ED3"/>
    <w:rsid w:val="00B02CA6"/>
    <w:rsid w:val="00B26804"/>
    <w:rsid w:val="00B412D6"/>
    <w:rsid w:val="00B429CC"/>
    <w:rsid w:val="00B443A9"/>
    <w:rsid w:val="00B458D4"/>
    <w:rsid w:val="00B504BB"/>
    <w:rsid w:val="00B53E3E"/>
    <w:rsid w:val="00B71ABD"/>
    <w:rsid w:val="00B72EBD"/>
    <w:rsid w:val="00B80F0D"/>
    <w:rsid w:val="00B9169A"/>
    <w:rsid w:val="00BB1F89"/>
    <w:rsid w:val="00BC69DE"/>
    <w:rsid w:val="00BD7C4B"/>
    <w:rsid w:val="00BE0519"/>
    <w:rsid w:val="00BE119D"/>
    <w:rsid w:val="00C04865"/>
    <w:rsid w:val="00C24EC3"/>
    <w:rsid w:val="00C319BE"/>
    <w:rsid w:val="00C34275"/>
    <w:rsid w:val="00C40853"/>
    <w:rsid w:val="00C51F4B"/>
    <w:rsid w:val="00C753A2"/>
    <w:rsid w:val="00C82B98"/>
    <w:rsid w:val="00CD573F"/>
    <w:rsid w:val="00CE4F9F"/>
    <w:rsid w:val="00CE56A6"/>
    <w:rsid w:val="00CE6C8F"/>
    <w:rsid w:val="00CF3981"/>
    <w:rsid w:val="00D04B82"/>
    <w:rsid w:val="00D43CE0"/>
    <w:rsid w:val="00D4599F"/>
    <w:rsid w:val="00D83F02"/>
    <w:rsid w:val="00D86CF5"/>
    <w:rsid w:val="00DC3520"/>
    <w:rsid w:val="00DC5E29"/>
    <w:rsid w:val="00DF15DA"/>
    <w:rsid w:val="00E11124"/>
    <w:rsid w:val="00E36312"/>
    <w:rsid w:val="00E5376A"/>
    <w:rsid w:val="00E61779"/>
    <w:rsid w:val="00E6454C"/>
    <w:rsid w:val="00E70E4F"/>
    <w:rsid w:val="00EA336A"/>
    <w:rsid w:val="00EB364F"/>
    <w:rsid w:val="00EB3B42"/>
    <w:rsid w:val="00EC07F9"/>
    <w:rsid w:val="00EC7755"/>
    <w:rsid w:val="00EF7393"/>
    <w:rsid w:val="00EF7F0F"/>
    <w:rsid w:val="00F40C47"/>
    <w:rsid w:val="00F47E61"/>
    <w:rsid w:val="00F55302"/>
    <w:rsid w:val="00F57E19"/>
    <w:rsid w:val="00F7034A"/>
    <w:rsid w:val="00F814E9"/>
    <w:rsid w:val="00FD78B9"/>
    <w:rsid w:val="00FE3899"/>
    <w:rsid w:val="00FE3C4C"/>
    <w:rsid w:val="00FE56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412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12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412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12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DAB14-B6B4-4324-8967-9EDD476B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4300</Words>
  <Characters>23650</Characters>
  <Application>Microsoft Office Word</Application>
  <DocSecurity>0</DocSecurity>
  <Lines>197</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cfayad</cp:lastModifiedBy>
  <cp:revision>2</cp:revision>
  <dcterms:created xsi:type="dcterms:W3CDTF">2012-12-10T03:49:00Z</dcterms:created>
  <dcterms:modified xsi:type="dcterms:W3CDTF">2012-12-10T03:49:00Z</dcterms:modified>
</cp:coreProperties>
</file>